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01E28" w14:textId="77777777" w:rsidR="007A39A8" w:rsidRDefault="007A39A8" w:rsidP="007A39A8">
      <w:pPr>
        <w:pStyle w:val="CRCoverPage"/>
        <w:tabs>
          <w:tab w:val="right" w:pos="9639"/>
        </w:tabs>
        <w:spacing w:after="0"/>
        <w:rPr>
          <w:b/>
          <w:i/>
          <w:noProof/>
          <w:sz w:val="28"/>
        </w:rPr>
      </w:pPr>
      <w:r>
        <w:rPr>
          <w:b/>
          <w:noProof/>
          <w:sz w:val="24"/>
        </w:rPr>
        <w:t>3GPP TSG-</w:t>
      </w:r>
      <w:r>
        <w:fldChar w:fldCharType="begin"/>
      </w:r>
      <w:r>
        <w:instrText xml:space="preserve"> DOCPROPERTY  TSG/WGRef  \* MERGEFORMAT </w:instrText>
      </w:r>
      <w:r>
        <w:fldChar w:fldCharType="separate"/>
      </w:r>
      <w:r>
        <w:rPr>
          <w:b/>
          <w:noProof/>
          <w:sz w:val="24"/>
        </w:rPr>
        <w:t>SA4</w:t>
      </w:r>
      <w:r>
        <w:rPr>
          <w:b/>
          <w:noProof/>
          <w:sz w:val="24"/>
        </w:rPr>
        <w:fldChar w:fldCharType="end"/>
      </w:r>
      <w:r>
        <w:rPr>
          <w:b/>
          <w:noProof/>
          <w:sz w:val="24"/>
        </w:rPr>
        <w:t xml:space="preserve"> Meeting #</w:t>
      </w:r>
      <w:r>
        <w:fldChar w:fldCharType="begin"/>
      </w:r>
      <w:r>
        <w:instrText xml:space="preserve"> DOCPROPERTY  MtgSeq  \* MERGEFORMAT </w:instrText>
      </w:r>
      <w:r>
        <w:fldChar w:fldCharType="separate"/>
      </w:r>
      <w:r w:rsidRPr="00EB09B7">
        <w:rPr>
          <w:b/>
          <w:noProof/>
          <w:sz w:val="24"/>
        </w:rPr>
        <w:t>134</w:t>
      </w:r>
      <w:r>
        <w:rPr>
          <w:b/>
          <w:noProof/>
          <w:sz w:val="24"/>
        </w:rPr>
        <w:fldChar w:fldCharType="end"/>
      </w:r>
      <w:r>
        <w:fldChar w:fldCharType="begin"/>
      </w:r>
      <w:r>
        <w:instrText xml:space="preserve"> DOCPROPERTY  MtgTitle  \* MERGEFORMAT </w:instrText>
      </w:r>
      <w:r>
        <w:fldChar w:fldCharType="separate"/>
      </w:r>
      <w:r>
        <w:fldChar w:fldCharType="end"/>
      </w:r>
      <w:r>
        <w:rPr>
          <w:b/>
          <w:i/>
          <w:noProof/>
          <w:sz w:val="28"/>
        </w:rPr>
        <w:tab/>
      </w:r>
      <w:r>
        <w:fldChar w:fldCharType="begin"/>
      </w:r>
      <w:r>
        <w:instrText xml:space="preserve"> DOCPROPERTY  Tdoc#  \* MERGEFORMAT </w:instrText>
      </w:r>
      <w:r>
        <w:fldChar w:fldCharType="separate"/>
      </w:r>
      <w:r w:rsidRPr="00E13F3D">
        <w:rPr>
          <w:b/>
          <w:i/>
          <w:noProof/>
          <w:sz w:val="28"/>
        </w:rPr>
        <w:t>S4-251899</w:t>
      </w:r>
      <w:r>
        <w:rPr>
          <w:b/>
          <w:i/>
          <w:noProof/>
          <w:sz w:val="28"/>
        </w:rPr>
        <w:fldChar w:fldCharType="end"/>
      </w:r>
    </w:p>
    <w:p w14:paraId="0D41DA3F" w14:textId="77777777" w:rsidR="007A39A8" w:rsidRDefault="007A39A8" w:rsidP="007A39A8">
      <w:pPr>
        <w:pStyle w:val="CRCoverPage"/>
        <w:outlineLvl w:val="0"/>
        <w:rPr>
          <w:b/>
          <w:noProof/>
          <w:sz w:val="24"/>
        </w:rPr>
      </w:pPr>
      <w:r>
        <w:fldChar w:fldCharType="begin"/>
      </w:r>
      <w:r>
        <w:instrText xml:space="preserve"> DOCPROPERTY  Location  \* MERGEFORMAT </w:instrText>
      </w:r>
      <w:r>
        <w:fldChar w:fldCharType="separate"/>
      </w:r>
      <w:r w:rsidRPr="00BA51D9">
        <w:rPr>
          <w:b/>
          <w:noProof/>
          <w:sz w:val="24"/>
        </w:rPr>
        <w:t>Dallas</w:t>
      </w:r>
      <w:r>
        <w:rPr>
          <w:b/>
          <w:noProof/>
          <w:sz w:val="24"/>
        </w:rPr>
        <w:fldChar w:fldCharType="end"/>
      </w:r>
      <w:r>
        <w:rPr>
          <w:b/>
          <w:noProof/>
          <w:sz w:val="24"/>
        </w:rPr>
        <w:t xml:space="preserve">, </w:t>
      </w:r>
      <w:r>
        <w:fldChar w:fldCharType="begin"/>
      </w:r>
      <w:r>
        <w:instrText xml:space="preserve"> DOCPROPERTY  Country  \* MERGEFORMAT </w:instrText>
      </w:r>
      <w:r>
        <w:fldChar w:fldCharType="separate"/>
      </w:r>
      <w:r w:rsidRPr="00BA51D9">
        <w:rPr>
          <w:b/>
          <w:noProof/>
          <w:sz w:val="24"/>
        </w:rPr>
        <w:t>United States</w:t>
      </w:r>
      <w:r>
        <w:rPr>
          <w:b/>
          <w:noProof/>
          <w:sz w:val="24"/>
        </w:rPr>
        <w:fldChar w:fldCharType="end"/>
      </w:r>
      <w:r>
        <w:rPr>
          <w:b/>
          <w:noProof/>
          <w:sz w:val="24"/>
        </w:rPr>
        <w:t xml:space="preserve">, </w:t>
      </w:r>
      <w:r>
        <w:fldChar w:fldCharType="begin"/>
      </w:r>
      <w:r>
        <w:instrText xml:space="preserve"> DOCPROPERTY  StartDate  \* MERGEFORMAT </w:instrText>
      </w:r>
      <w:r>
        <w:fldChar w:fldCharType="separate"/>
      </w:r>
      <w:r w:rsidRPr="00BA51D9">
        <w:rPr>
          <w:b/>
          <w:noProof/>
          <w:sz w:val="24"/>
        </w:rPr>
        <w:t>17th Nov 2025</w:t>
      </w:r>
      <w:r>
        <w:rPr>
          <w:b/>
          <w:noProof/>
          <w:sz w:val="24"/>
        </w:rPr>
        <w:fldChar w:fldCharType="end"/>
      </w:r>
      <w:r>
        <w:rPr>
          <w:b/>
          <w:noProof/>
          <w:sz w:val="24"/>
        </w:rPr>
        <w:t xml:space="preserve"> - </w:t>
      </w:r>
      <w:r>
        <w:fldChar w:fldCharType="begin"/>
      </w:r>
      <w:r>
        <w:instrText xml:space="preserve"> DOCPROPERTY  EndDate  \* MERGEFORMAT </w:instrText>
      </w:r>
      <w:r>
        <w:fldChar w:fldCharType="separate"/>
      </w:r>
      <w:r w:rsidRPr="00BA51D9">
        <w:rPr>
          <w:b/>
          <w:noProof/>
          <w:sz w:val="24"/>
        </w:rPr>
        <w:t>21st Nov 2025</w:t>
      </w:r>
      <w:r>
        <w:rPr>
          <w:b/>
          <w:noProof/>
          <w:sz w:val="24"/>
        </w:rPr>
        <w:fldChar w:fldCharType="end"/>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7A39A8" w14:paraId="6A3207CA" w14:textId="77777777" w:rsidTr="00C53D5F">
        <w:tc>
          <w:tcPr>
            <w:tcW w:w="9641" w:type="dxa"/>
            <w:gridSpan w:val="9"/>
            <w:tcBorders>
              <w:top w:val="single" w:sz="4" w:space="0" w:color="auto"/>
              <w:left w:val="single" w:sz="4" w:space="0" w:color="auto"/>
              <w:right w:val="single" w:sz="4" w:space="0" w:color="auto"/>
            </w:tcBorders>
          </w:tcPr>
          <w:p w14:paraId="325E6413" w14:textId="77777777" w:rsidR="007A39A8" w:rsidRDefault="007A39A8" w:rsidP="00C53D5F">
            <w:pPr>
              <w:pStyle w:val="CRCoverPage"/>
              <w:spacing w:after="0"/>
              <w:jc w:val="right"/>
              <w:rPr>
                <w:i/>
                <w:noProof/>
              </w:rPr>
            </w:pPr>
            <w:r>
              <w:rPr>
                <w:i/>
                <w:noProof/>
                <w:sz w:val="14"/>
              </w:rPr>
              <w:t>CR-Form-v12.4</w:t>
            </w:r>
          </w:p>
        </w:tc>
      </w:tr>
      <w:tr w:rsidR="007A39A8" w14:paraId="6BB1E885" w14:textId="77777777" w:rsidTr="00C53D5F">
        <w:tc>
          <w:tcPr>
            <w:tcW w:w="9641" w:type="dxa"/>
            <w:gridSpan w:val="9"/>
            <w:tcBorders>
              <w:left w:val="single" w:sz="4" w:space="0" w:color="auto"/>
              <w:right w:val="single" w:sz="4" w:space="0" w:color="auto"/>
            </w:tcBorders>
          </w:tcPr>
          <w:p w14:paraId="1C61B6E3" w14:textId="77777777" w:rsidR="007A39A8" w:rsidRDefault="007A39A8" w:rsidP="00C53D5F">
            <w:pPr>
              <w:pStyle w:val="CRCoverPage"/>
              <w:spacing w:after="0"/>
              <w:jc w:val="center"/>
              <w:rPr>
                <w:noProof/>
              </w:rPr>
            </w:pPr>
            <w:r>
              <w:rPr>
                <w:b/>
                <w:noProof/>
                <w:sz w:val="32"/>
              </w:rPr>
              <w:t>CHANGE REQUEST</w:t>
            </w:r>
          </w:p>
        </w:tc>
      </w:tr>
      <w:tr w:rsidR="007A39A8" w14:paraId="576E08FB" w14:textId="77777777" w:rsidTr="00C53D5F">
        <w:tc>
          <w:tcPr>
            <w:tcW w:w="9641" w:type="dxa"/>
            <w:gridSpan w:val="9"/>
            <w:tcBorders>
              <w:left w:val="single" w:sz="4" w:space="0" w:color="auto"/>
              <w:right w:val="single" w:sz="4" w:space="0" w:color="auto"/>
            </w:tcBorders>
          </w:tcPr>
          <w:p w14:paraId="23323027" w14:textId="77777777" w:rsidR="007A39A8" w:rsidRDefault="007A39A8" w:rsidP="00C53D5F">
            <w:pPr>
              <w:pStyle w:val="CRCoverPage"/>
              <w:spacing w:after="0"/>
              <w:rPr>
                <w:noProof/>
                <w:sz w:val="8"/>
                <w:szCs w:val="8"/>
              </w:rPr>
            </w:pPr>
          </w:p>
        </w:tc>
      </w:tr>
      <w:tr w:rsidR="007A39A8" w14:paraId="3D49039B" w14:textId="77777777" w:rsidTr="00C53D5F">
        <w:tc>
          <w:tcPr>
            <w:tcW w:w="142" w:type="dxa"/>
            <w:tcBorders>
              <w:left w:val="single" w:sz="4" w:space="0" w:color="auto"/>
            </w:tcBorders>
          </w:tcPr>
          <w:p w14:paraId="335B6398" w14:textId="77777777" w:rsidR="007A39A8" w:rsidRDefault="007A39A8" w:rsidP="00C53D5F">
            <w:pPr>
              <w:pStyle w:val="CRCoverPage"/>
              <w:spacing w:after="0"/>
              <w:jc w:val="right"/>
              <w:rPr>
                <w:noProof/>
              </w:rPr>
            </w:pPr>
          </w:p>
        </w:tc>
        <w:tc>
          <w:tcPr>
            <w:tcW w:w="1559" w:type="dxa"/>
            <w:shd w:val="pct30" w:color="FFFF00" w:fill="auto"/>
          </w:tcPr>
          <w:p w14:paraId="540892F6" w14:textId="77777777" w:rsidR="007A39A8" w:rsidRPr="00410371" w:rsidRDefault="007A39A8" w:rsidP="00C53D5F">
            <w:pPr>
              <w:pStyle w:val="CRCoverPage"/>
              <w:spacing w:after="0"/>
              <w:jc w:val="right"/>
              <w:rPr>
                <w:b/>
                <w:noProof/>
                <w:sz w:val="28"/>
              </w:rPr>
            </w:pPr>
            <w:r>
              <w:fldChar w:fldCharType="begin"/>
            </w:r>
            <w:r>
              <w:instrText xml:space="preserve"> DOCPROPERTY  Spec#  \* MERGEFORMAT </w:instrText>
            </w:r>
            <w:r>
              <w:fldChar w:fldCharType="separate"/>
            </w:r>
            <w:r w:rsidRPr="00410371">
              <w:rPr>
                <w:b/>
                <w:noProof/>
                <w:sz w:val="28"/>
              </w:rPr>
              <w:t>26.253</w:t>
            </w:r>
            <w:r>
              <w:rPr>
                <w:b/>
                <w:noProof/>
                <w:sz w:val="28"/>
              </w:rPr>
              <w:fldChar w:fldCharType="end"/>
            </w:r>
          </w:p>
        </w:tc>
        <w:tc>
          <w:tcPr>
            <w:tcW w:w="709" w:type="dxa"/>
          </w:tcPr>
          <w:p w14:paraId="67FAD1EA" w14:textId="77777777" w:rsidR="007A39A8" w:rsidRDefault="007A39A8" w:rsidP="00C53D5F">
            <w:pPr>
              <w:pStyle w:val="CRCoverPage"/>
              <w:spacing w:after="0"/>
              <w:jc w:val="center"/>
              <w:rPr>
                <w:noProof/>
              </w:rPr>
            </w:pPr>
            <w:r>
              <w:rPr>
                <w:b/>
                <w:noProof/>
                <w:sz w:val="28"/>
              </w:rPr>
              <w:t>CR</w:t>
            </w:r>
          </w:p>
        </w:tc>
        <w:tc>
          <w:tcPr>
            <w:tcW w:w="1276" w:type="dxa"/>
            <w:shd w:val="pct30" w:color="FFFF00" w:fill="auto"/>
          </w:tcPr>
          <w:p w14:paraId="1C53E317" w14:textId="77777777" w:rsidR="007A39A8" w:rsidRPr="00410371" w:rsidRDefault="007A39A8" w:rsidP="00C53D5F">
            <w:pPr>
              <w:pStyle w:val="CRCoverPage"/>
              <w:spacing w:after="0"/>
              <w:rPr>
                <w:noProof/>
              </w:rPr>
            </w:pPr>
            <w:r>
              <w:fldChar w:fldCharType="begin"/>
            </w:r>
            <w:r>
              <w:instrText xml:space="preserve"> DOCPROPERTY  Cr#  \* MERGEFORMAT </w:instrText>
            </w:r>
            <w:r>
              <w:fldChar w:fldCharType="separate"/>
            </w:r>
            <w:r w:rsidRPr="00410371">
              <w:rPr>
                <w:b/>
                <w:noProof/>
                <w:sz w:val="28"/>
              </w:rPr>
              <w:t>0027</w:t>
            </w:r>
            <w:r>
              <w:rPr>
                <w:b/>
                <w:noProof/>
                <w:sz w:val="28"/>
              </w:rPr>
              <w:fldChar w:fldCharType="end"/>
            </w:r>
          </w:p>
        </w:tc>
        <w:tc>
          <w:tcPr>
            <w:tcW w:w="709" w:type="dxa"/>
          </w:tcPr>
          <w:p w14:paraId="593B9E1B" w14:textId="77777777" w:rsidR="007A39A8" w:rsidRDefault="007A39A8" w:rsidP="00C53D5F">
            <w:pPr>
              <w:pStyle w:val="CRCoverPage"/>
              <w:tabs>
                <w:tab w:val="right" w:pos="625"/>
              </w:tabs>
              <w:spacing w:after="0"/>
              <w:jc w:val="center"/>
              <w:rPr>
                <w:noProof/>
              </w:rPr>
            </w:pPr>
            <w:r>
              <w:rPr>
                <w:b/>
                <w:bCs/>
                <w:noProof/>
                <w:sz w:val="28"/>
              </w:rPr>
              <w:t>rev</w:t>
            </w:r>
          </w:p>
        </w:tc>
        <w:tc>
          <w:tcPr>
            <w:tcW w:w="992" w:type="dxa"/>
            <w:shd w:val="pct30" w:color="FFFF00" w:fill="auto"/>
          </w:tcPr>
          <w:p w14:paraId="5F2D46DA" w14:textId="77777777" w:rsidR="007A39A8" w:rsidRPr="00410371" w:rsidRDefault="007A39A8" w:rsidP="00C53D5F">
            <w:pPr>
              <w:pStyle w:val="CRCoverPage"/>
              <w:spacing w:after="0"/>
              <w:jc w:val="center"/>
              <w:rPr>
                <w:b/>
                <w:noProof/>
              </w:rPr>
            </w:pPr>
            <w:r>
              <w:fldChar w:fldCharType="begin"/>
            </w:r>
            <w:r>
              <w:instrText xml:space="preserve"> DOCPROPERTY  Revision  \* MERGEFORMAT </w:instrText>
            </w:r>
            <w:r>
              <w:fldChar w:fldCharType="separate"/>
            </w:r>
            <w:r w:rsidRPr="00410371">
              <w:rPr>
                <w:b/>
                <w:noProof/>
                <w:sz w:val="28"/>
              </w:rPr>
              <w:t>-</w:t>
            </w:r>
            <w:r>
              <w:rPr>
                <w:b/>
                <w:noProof/>
                <w:sz w:val="28"/>
              </w:rPr>
              <w:fldChar w:fldCharType="end"/>
            </w:r>
          </w:p>
        </w:tc>
        <w:tc>
          <w:tcPr>
            <w:tcW w:w="2410" w:type="dxa"/>
          </w:tcPr>
          <w:p w14:paraId="6703F940" w14:textId="77777777" w:rsidR="007A39A8" w:rsidRDefault="007A39A8" w:rsidP="00C53D5F">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1E7E0736" w14:textId="77777777" w:rsidR="007A39A8" w:rsidRPr="00410371" w:rsidRDefault="007A39A8" w:rsidP="00C53D5F">
            <w:pPr>
              <w:pStyle w:val="CRCoverPage"/>
              <w:spacing w:after="0"/>
              <w:jc w:val="center"/>
              <w:rPr>
                <w:noProof/>
                <w:sz w:val="28"/>
              </w:rPr>
            </w:pPr>
            <w:r>
              <w:fldChar w:fldCharType="begin"/>
            </w:r>
            <w:r>
              <w:instrText xml:space="preserve"> DOCPROPERTY  Version  \* MERGEFORMAT </w:instrText>
            </w:r>
            <w:r>
              <w:fldChar w:fldCharType="separate"/>
            </w:r>
            <w:r w:rsidRPr="00410371">
              <w:rPr>
                <w:b/>
                <w:noProof/>
                <w:sz w:val="28"/>
              </w:rPr>
              <w:t>18.6.0</w:t>
            </w:r>
            <w:r>
              <w:rPr>
                <w:b/>
                <w:noProof/>
                <w:sz w:val="28"/>
              </w:rPr>
              <w:fldChar w:fldCharType="end"/>
            </w:r>
          </w:p>
        </w:tc>
        <w:tc>
          <w:tcPr>
            <w:tcW w:w="143" w:type="dxa"/>
            <w:tcBorders>
              <w:right w:val="single" w:sz="4" w:space="0" w:color="auto"/>
            </w:tcBorders>
          </w:tcPr>
          <w:p w14:paraId="63E758DD" w14:textId="77777777" w:rsidR="007A39A8" w:rsidRDefault="007A39A8" w:rsidP="00C53D5F">
            <w:pPr>
              <w:pStyle w:val="CRCoverPage"/>
              <w:spacing w:after="0"/>
              <w:rPr>
                <w:noProof/>
              </w:rPr>
            </w:pPr>
          </w:p>
        </w:tc>
      </w:tr>
      <w:tr w:rsidR="007A39A8" w14:paraId="14C44193" w14:textId="77777777" w:rsidTr="00C53D5F">
        <w:tc>
          <w:tcPr>
            <w:tcW w:w="9641" w:type="dxa"/>
            <w:gridSpan w:val="9"/>
            <w:tcBorders>
              <w:left w:val="single" w:sz="4" w:space="0" w:color="auto"/>
              <w:right w:val="single" w:sz="4" w:space="0" w:color="auto"/>
            </w:tcBorders>
          </w:tcPr>
          <w:p w14:paraId="351C2BAC" w14:textId="77777777" w:rsidR="007A39A8" w:rsidRDefault="007A39A8" w:rsidP="00C53D5F">
            <w:pPr>
              <w:pStyle w:val="CRCoverPage"/>
              <w:spacing w:after="0"/>
              <w:rPr>
                <w:noProof/>
              </w:rPr>
            </w:pPr>
          </w:p>
        </w:tc>
      </w:tr>
      <w:tr w:rsidR="007A39A8" w14:paraId="50D7F4C3" w14:textId="77777777" w:rsidTr="00C53D5F">
        <w:tc>
          <w:tcPr>
            <w:tcW w:w="9641" w:type="dxa"/>
            <w:gridSpan w:val="9"/>
            <w:tcBorders>
              <w:top w:val="single" w:sz="4" w:space="0" w:color="auto"/>
            </w:tcBorders>
          </w:tcPr>
          <w:p w14:paraId="481460F2" w14:textId="77777777" w:rsidR="007A39A8" w:rsidRPr="00F25D98" w:rsidRDefault="007A39A8" w:rsidP="00C53D5F">
            <w:pPr>
              <w:pStyle w:val="CRCoverPage"/>
              <w:spacing w:after="0"/>
              <w:jc w:val="center"/>
              <w:rPr>
                <w:rFonts w:cs="Arial"/>
                <w:i/>
                <w:noProof/>
              </w:rPr>
            </w:pPr>
            <w:r w:rsidRPr="00F25D98">
              <w:rPr>
                <w:rFonts w:cs="Arial"/>
                <w:i/>
                <w:noProof/>
              </w:rPr>
              <w:t xml:space="preserve">For </w:t>
            </w:r>
            <w:hyperlink r:id="rId12"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13" w:history="1">
              <w:r>
                <w:rPr>
                  <w:rStyle w:val="Hyperlink"/>
                  <w:rFonts w:cs="Arial"/>
                  <w:i/>
                  <w:noProof/>
                </w:rPr>
                <w:t>https://www.3gpp.org/Change-Requests</w:t>
              </w:r>
            </w:hyperlink>
            <w:r w:rsidRPr="00F25D98">
              <w:rPr>
                <w:rFonts w:cs="Arial"/>
                <w:i/>
                <w:noProof/>
              </w:rPr>
              <w:t>.</w:t>
            </w:r>
          </w:p>
        </w:tc>
      </w:tr>
      <w:tr w:rsidR="007A39A8" w14:paraId="2CBFA388" w14:textId="77777777" w:rsidTr="00C53D5F">
        <w:tc>
          <w:tcPr>
            <w:tcW w:w="9641" w:type="dxa"/>
            <w:gridSpan w:val="9"/>
          </w:tcPr>
          <w:p w14:paraId="07D5B64F" w14:textId="77777777" w:rsidR="007A39A8" w:rsidRDefault="007A39A8" w:rsidP="00C53D5F">
            <w:pPr>
              <w:pStyle w:val="CRCoverPage"/>
              <w:spacing w:after="0"/>
              <w:rPr>
                <w:noProof/>
                <w:sz w:val="8"/>
                <w:szCs w:val="8"/>
              </w:rPr>
            </w:pPr>
          </w:p>
        </w:tc>
      </w:tr>
    </w:tbl>
    <w:p w14:paraId="4EF1600A" w14:textId="77777777" w:rsidR="007A39A8" w:rsidRDefault="007A39A8" w:rsidP="007A39A8">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7A39A8" w14:paraId="15C77730" w14:textId="77777777" w:rsidTr="00C53D5F">
        <w:tc>
          <w:tcPr>
            <w:tcW w:w="2835" w:type="dxa"/>
          </w:tcPr>
          <w:p w14:paraId="1CFE2BFD" w14:textId="77777777" w:rsidR="007A39A8" w:rsidRDefault="007A39A8" w:rsidP="00C53D5F">
            <w:pPr>
              <w:pStyle w:val="CRCoverPage"/>
              <w:tabs>
                <w:tab w:val="right" w:pos="2751"/>
              </w:tabs>
              <w:spacing w:after="0"/>
              <w:rPr>
                <w:b/>
                <w:i/>
                <w:noProof/>
              </w:rPr>
            </w:pPr>
            <w:r>
              <w:rPr>
                <w:b/>
                <w:i/>
                <w:noProof/>
              </w:rPr>
              <w:t>Proposed change affects:</w:t>
            </w:r>
          </w:p>
        </w:tc>
        <w:tc>
          <w:tcPr>
            <w:tcW w:w="1418" w:type="dxa"/>
          </w:tcPr>
          <w:p w14:paraId="5DEA3FE8" w14:textId="77777777" w:rsidR="007A39A8" w:rsidRDefault="007A39A8" w:rsidP="00C53D5F">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7EA28D8E" w14:textId="77777777" w:rsidR="007A39A8" w:rsidRDefault="007A39A8" w:rsidP="00C53D5F">
            <w:pPr>
              <w:pStyle w:val="CRCoverPage"/>
              <w:spacing w:after="0"/>
              <w:jc w:val="center"/>
              <w:rPr>
                <w:b/>
                <w:caps/>
                <w:noProof/>
              </w:rPr>
            </w:pPr>
          </w:p>
        </w:tc>
        <w:tc>
          <w:tcPr>
            <w:tcW w:w="709" w:type="dxa"/>
            <w:tcBorders>
              <w:left w:val="single" w:sz="4" w:space="0" w:color="auto"/>
            </w:tcBorders>
          </w:tcPr>
          <w:p w14:paraId="3D1D7E77" w14:textId="77777777" w:rsidR="007A39A8" w:rsidRDefault="007A39A8" w:rsidP="00C53D5F">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2F897B11" w14:textId="77777777" w:rsidR="007A39A8" w:rsidRDefault="007A39A8" w:rsidP="00C53D5F">
            <w:pPr>
              <w:pStyle w:val="CRCoverPage"/>
              <w:spacing w:after="0"/>
              <w:jc w:val="center"/>
              <w:rPr>
                <w:b/>
                <w:caps/>
                <w:noProof/>
              </w:rPr>
            </w:pPr>
            <w:r>
              <w:rPr>
                <w:b/>
                <w:caps/>
                <w:noProof/>
              </w:rPr>
              <w:t>x</w:t>
            </w:r>
          </w:p>
        </w:tc>
        <w:tc>
          <w:tcPr>
            <w:tcW w:w="2126" w:type="dxa"/>
          </w:tcPr>
          <w:p w14:paraId="4842FADD" w14:textId="77777777" w:rsidR="007A39A8" w:rsidRDefault="007A39A8" w:rsidP="00C53D5F">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4C9ED942" w14:textId="77777777" w:rsidR="007A39A8" w:rsidRDefault="007A39A8" w:rsidP="00C53D5F">
            <w:pPr>
              <w:pStyle w:val="CRCoverPage"/>
              <w:spacing w:after="0"/>
              <w:jc w:val="center"/>
              <w:rPr>
                <w:b/>
                <w:caps/>
                <w:noProof/>
              </w:rPr>
            </w:pPr>
          </w:p>
        </w:tc>
        <w:tc>
          <w:tcPr>
            <w:tcW w:w="1418" w:type="dxa"/>
            <w:tcBorders>
              <w:left w:val="nil"/>
            </w:tcBorders>
          </w:tcPr>
          <w:p w14:paraId="0501A52D" w14:textId="77777777" w:rsidR="007A39A8" w:rsidRDefault="007A39A8" w:rsidP="00C53D5F">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2B2A6DEA" w14:textId="77777777" w:rsidR="007A39A8" w:rsidRDefault="007A39A8" w:rsidP="00C53D5F">
            <w:pPr>
              <w:pStyle w:val="CRCoverPage"/>
              <w:spacing w:after="0"/>
              <w:jc w:val="center"/>
              <w:rPr>
                <w:b/>
                <w:bCs/>
                <w:caps/>
                <w:noProof/>
              </w:rPr>
            </w:pPr>
            <w:r>
              <w:rPr>
                <w:b/>
                <w:bCs/>
                <w:caps/>
                <w:noProof/>
              </w:rPr>
              <w:t>x</w:t>
            </w:r>
          </w:p>
        </w:tc>
      </w:tr>
    </w:tbl>
    <w:p w14:paraId="2034235D" w14:textId="77777777" w:rsidR="007A39A8" w:rsidRDefault="007A39A8" w:rsidP="007A39A8">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7A39A8" w14:paraId="4C8E6492" w14:textId="77777777" w:rsidTr="00C53D5F">
        <w:tc>
          <w:tcPr>
            <w:tcW w:w="9640" w:type="dxa"/>
            <w:gridSpan w:val="11"/>
          </w:tcPr>
          <w:p w14:paraId="0B3D5FBC" w14:textId="77777777" w:rsidR="007A39A8" w:rsidRDefault="007A39A8" w:rsidP="00C53D5F">
            <w:pPr>
              <w:pStyle w:val="CRCoverPage"/>
              <w:spacing w:after="0"/>
              <w:rPr>
                <w:noProof/>
                <w:sz w:val="8"/>
                <w:szCs w:val="8"/>
              </w:rPr>
            </w:pPr>
          </w:p>
        </w:tc>
      </w:tr>
      <w:tr w:rsidR="007A39A8" w14:paraId="12795E56" w14:textId="77777777" w:rsidTr="00C53D5F">
        <w:tc>
          <w:tcPr>
            <w:tcW w:w="1843" w:type="dxa"/>
            <w:tcBorders>
              <w:top w:val="single" w:sz="4" w:space="0" w:color="auto"/>
              <w:left w:val="single" w:sz="4" w:space="0" w:color="auto"/>
            </w:tcBorders>
          </w:tcPr>
          <w:p w14:paraId="0DB51480" w14:textId="77777777" w:rsidR="007A39A8" w:rsidRDefault="007A39A8" w:rsidP="00C53D5F">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76E035B5" w14:textId="77777777" w:rsidR="007A39A8" w:rsidRDefault="007A39A8" w:rsidP="00C53D5F">
            <w:pPr>
              <w:pStyle w:val="CRCoverPage"/>
              <w:spacing w:after="0"/>
              <w:ind w:left="100"/>
              <w:rPr>
                <w:noProof/>
              </w:rPr>
            </w:pPr>
            <w:r>
              <w:fldChar w:fldCharType="begin"/>
            </w:r>
            <w:r>
              <w:instrText xml:space="preserve"> DOCPROPERTY  CrTitle  \* MERGEFORMAT </w:instrText>
            </w:r>
            <w:r>
              <w:fldChar w:fldCharType="separate"/>
            </w:r>
            <w:r>
              <w:t>Correcting references to fixed-point specification</w:t>
            </w:r>
            <w:r>
              <w:fldChar w:fldCharType="end"/>
            </w:r>
          </w:p>
        </w:tc>
      </w:tr>
      <w:tr w:rsidR="007A39A8" w14:paraId="78CB9149" w14:textId="77777777" w:rsidTr="00C53D5F">
        <w:tc>
          <w:tcPr>
            <w:tcW w:w="1843" w:type="dxa"/>
            <w:tcBorders>
              <w:left w:val="single" w:sz="4" w:space="0" w:color="auto"/>
            </w:tcBorders>
          </w:tcPr>
          <w:p w14:paraId="5524CD34" w14:textId="77777777" w:rsidR="007A39A8" w:rsidRDefault="007A39A8" w:rsidP="00C53D5F">
            <w:pPr>
              <w:pStyle w:val="CRCoverPage"/>
              <w:spacing w:after="0"/>
              <w:rPr>
                <w:b/>
                <w:i/>
                <w:noProof/>
                <w:sz w:val="8"/>
                <w:szCs w:val="8"/>
              </w:rPr>
            </w:pPr>
          </w:p>
        </w:tc>
        <w:tc>
          <w:tcPr>
            <w:tcW w:w="7797" w:type="dxa"/>
            <w:gridSpan w:val="10"/>
            <w:tcBorders>
              <w:right w:val="single" w:sz="4" w:space="0" w:color="auto"/>
            </w:tcBorders>
          </w:tcPr>
          <w:p w14:paraId="7FE1140F" w14:textId="77777777" w:rsidR="007A39A8" w:rsidRDefault="007A39A8" w:rsidP="00C53D5F">
            <w:pPr>
              <w:pStyle w:val="CRCoverPage"/>
              <w:spacing w:after="0"/>
              <w:rPr>
                <w:noProof/>
                <w:sz w:val="8"/>
                <w:szCs w:val="8"/>
              </w:rPr>
            </w:pPr>
          </w:p>
        </w:tc>
      </w:tr>
      <w:tr w:rsidR="007A39A8" w14:paraId="4E309487" w14:textId="77777777" w:rsidTr="00C53D5F">
        <w:tc>
          <w:tcPr>
            <w:tcW w:w="1843" w:type="dxa"/>
            <w:tcBorders>
              <w:left w:val="single" w:sz="4" w:space="0" w:color="auto"/>
            </w:tcBorders>
          </w:tcPr>
          <w:p w14:paraId="349197E1" w14:textId="77777777" w:rsidR="007A39A8" w:rsidRDefault="007A39A8" w:rsidP="00C53D5F">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507C5E0A" w14:textId="77777777" w:rsidR="007A39A8" w:rsidRDefault="007A39A8" w:rsidP="00C53D5F">
            <w:pPr>
              <w:pStyle w:val="CRCoverPage"/>
              <w:spacing w:after="0"/>
              <w:ind w:left="100"/>
              <w:rPr>
                <w:noProof/>
              </w:rPr>
            </w:pPr>
            <w:r>
              <w:fldChar w:fldCharType="begin"/>
            </w:r>
            <w:r>
              <w:instrText xml:space="preserve"> DOCPROPERTY  SourceIfWg  \* MERGEFORMAT </w:instrText>
            </w:r>
            <w:r>
              <w:fldChar w:fldCharType="separate"/>
            </w:r>
            <w:r>
              <w:rPr>
                <w:noProof/>
              </w:rPr>
              <w:t>Dolby Laboratories Inc., Ericsson LM, Fraunhofer IIS, Huawei Technologies Co Ltd., Nokia, NTT, Orange, Panasonic Holdings Corporation, Philips International B.V., Qualcomm Incorporated, VoiceAge Corporation</w:t>
            </w:r>
            <w:r>
              <w:rPr>
                <w:noProof/>
              </w:rPr>
              <w:fldChar w:fldCharType="end"/>
            </w:r>
          </w:p>
        </w:tc>
      </w:tr>
      <w:tr w:rsidR="007A39A8" w14:paraId="1C3549F1" w14:textId="77777777" w:rsidTr="00C53D5F">
        <w:tc>
          <w:tcPr>
            <w:tcW w:w="1843" w:type="dxa"/>
            <w:tcBorders>
              <w:left w:val="single" w:sz="4" w:space="0" w:color="auto"/>
            </w:tcBorders>
          </w:tcPr>
          <w:p w14:paraId="38BED24A" w14:textId="77777777" w:rsidR="007A39A8" w:rsidRDefault="007A39A8" w:rsidP="00C53D5F">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0B963328" w14:textId="77777777" w:rsidR="007A39A8" w:rsidRDefault="007A39A8" w:rsidP="00C53D5F">
            <w:pPr>
              <w:pStyle w:val="CRCoverPage"/>
              <w:spacing w:after="0"/>
              <w:ind w:left="100"/>
              <w:rPr>
                <w:noProof/>
              </w:rPr>
            </w:pPr>
            <w:r>
              <w:t>S4</w:t>
            </w:r>
            <w:r>
              <w:fldChar w:fldCharType="begin"/>
            </w:r>
            <w:r>
              <w:instrText xml:space="preserve"> DOCPROPERTY  SourceIfTsg  \* MERGEFORMAT </w:instrText>
            </w:r>
            <w:r>
              <w:fldChar w:fldCharType="separate"/>
            </w:r>
            <w:r>
              <w:fldChar w:fldCharType="end"/>
            </w:r>
          </w:p>
        </w:tc>
      </w:tr>
      <w:tr w:rsidR="007A39A8" w14:paraId="75C5B676" w14:textId="77777777" w:rsidTr="00C53D5F">
        <w:tc>
          <w:tcPr>
            <w:tcW w:w="1843" w:type="dxa"/>
            <w:tcBorders>
              <w:left w:val="single" w:sz="4" w:space="0" w:color="auto"/>
            </w:tcBorders>
          </w:tcPr>
          <w:p w14:paraId="4362762C" w14:textId="77777777" w:rsidR="007A39A8" w:rsidRDefault="007A39A8" w:rsidP="00C53D5F">
            <w:pPr>
              <w:pStyle w:val="CRCoverPage"/>
              <w:spacing w:after="0"/>
              <w:rPr>
                <w:b/>
                <w:i/>
                <w:noProof/>
                <w:sz w:val="8"/>
                <w:szCs w:val="8"/>
              </w:rPr>
            </w:pPr>
          </w:p>
        </w:tc>
        <w:tc>
          <w:tcPr>
            <w:tcW w:w="7797" w:type="dxa"/>
            <w:gridSpan w:val="10"/>
            <w:tcBorders>
              <w:right w:val="single" w:sz="4" w:space="0" w:color="auto"/>
            </w:tcBorders>
          </w:tcPr>
          <w:p w14:paraId="335C44BC" w14:textId="77777777" w:rsidR="007A39A8" w:rsidRDefault="007A39A8" w:rsidP="00C53D5F">
            <w:pPr>
              <w:pStyle w:val="CRCoverPage"/>
              <w:spacing w:after="0"/>
              <w:rPr>
                <w:noProof/>
                <w:sz w:val="8"/>
                <w:szCs w:val="8"/>
              </w:rPr>
            </w:pPr>
          </w:p>
        </w:tc>
      </w:tr>
      <w:tr w:rsidR="007A39A8" w14:paraId="6335B576" w14:textId="77777777" w:rsidTr="00C53D5F">
        <w:tc>
          <w:tcPr>
            <w:tcW w:w="1843" w:type="dxa"/>
            <w:tcBorders>
              <w:left w:val="single" w:sz="4" w:space="0" w:color="auto"/>
            </w:tcBorders>
          </w:tcPr>
          <w:p w14:paraId="3CF5C8B9" w14:textId="77777777" w:rsidR="007A39A8" w:rsidRDefault="007A39A8" w:rsidP="00C53D5F">
            <w:pPr>
              <w:pStyle w:val="CRCoverPage"/>
              <w:tabs>
                <w:tab w:val="right" w:pos="1759"/>
              </w:tabs>
              <w:spacing w:after="0"/>
              <w:rPr>
                <w:b/>
                <w:i/>
                <w:noProof/>
              </w:rPr>
            </w:pPr>
            <w:r>
              <w:rPr>
                <w:b/>
                <w:i/>
                <w:noProof/>
              </w:rPr>
              <w:t>Work item code:</w:t>
            </w:r>
          </w:p>
        </w:tc>
        <w:tc>
          <w:tcPr>
            <w:tcW w:w="3686" w:type="dxa"/>
            <w:gridSpan w:val="5"/>
            <w:shd w:val="pct30" w:color="FFFF00" w:fill="auto"/>
          </w:tcPr>
          <w:p w14:paraId="3C2244CA" w14:textId="77777777" w:rsidR="007A39A8" w:rsidRDefault="007A39A8" w:rsidP="00C53D5F">
            <w:pPr>
              <w:pStyle w:val="CRCoverPage"/>
              <w:spacing w:after="0"/>
              <w:ind w:left="100"/>
              <w:rPr>
                <w:noProof/>
              </w:rPr>
            </w:pPr>
            <w:r>
              <w:fldChar w:fldCharType="begin"/>
            </w:r>
            <w:r>
              <w:instrText xml:space="preserve"> DOCPROPERTY  RelatedWis  \* MERGEFORMAT </w:instrText>
            </w:r>
            <w:r>
              <w:fldChar w:fldCharType="separate"/>
            </w:r>
            <w:r>
              <w:rPr>
                <w:noProof/>
              </w:rPr>
              <w:t>IVAS_Codec</w:t>
            </w:r>
            <w:r>
              <w:rPr>
                <w:noProof/>
              </w:rPr>
              <w:fldChar w:fldCharType="end"/>
            </w:r>
          </w:p>
        </w:tc>
        <w:tc>
          <w:tcPr>
            <w:tcW w:w="567" w:type="dxa"/>
            <w:tcBorders>
              <w:left w:val="nil"/>
            </w:tcBorders>
          </w:tcPr>
          <w:p w14:paraId="09B5BC39" w14:textId="77777777" w:rsidR="007A39A8" w:rsidRDefault="007A39A8" w:rsidP="00C53D5F">
            <w:pPr>
              <w:pStyle w:val="CRCoverPage"/>
              <w:spacing w:after="0"/>
              <w:ind w:right="100"/>
              <w:rPr>
                <w:noProof/>
              </w:rPr>
            </w:pPr>
          </w:p>
        </w:tc>
        <w:tc>
          <w:tcPr>
            <w:tcW w:w="1417" w:type="dxa"/>
            <w:gridSpan w:val="3"/>
            <w:tcBorders>
              <w:left w:val="nil"/>
            </w:tcBorders>
          </w:tcPr>
          <w:p w14:paraId="1C028B16" w14:textId="77777777" w:rsidR="007A39A8" w:rsidRDefault="007A39A8" w:rsidP="00C53D5F">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289E7D32" w14:textId="77777777" w:rsidR="007A39A8" w:rsidRDefault="007A39A8" w:rsidP="00C53D5F">
            <w:pPr>
              <w:pStyle w:val="CRCoverPage"/>
              <w:spacing w:after="0"/>
              <w:ind w:left="100"/>
              <w:rPr>
                <w:noProof/>
              </w:rPr>
            </w:pPr>
            <w:r>
              <w:fldChar w:fldCharType="begin"/>
            </w:r>
            <w:r>
              <w:instrText xml:space="preserve"> DOCPROPERTY  ResDate  \* MERGEFORMAT </w:instrText>
            </w:r>
            <w:r>
              <w:fldChar w:fldCharType="separate"/>
            </w:r>
            <w:r>
              <w:rPr>
                <w:noProof/>
              </w:rPr>
              <w:t>2025-11-11</w:t>
            </w:r>
            <w:r>
              <w:rPr>
                <w:noProof/>
              </w:rPr>
              <w:fldChar w:fldCharType="end"/>
            </w:r>
          </w:p>
        </w:tc>
      </w:tr>
      <w:tr w:rsidR="007A39A8" w14:paraId="0FED198F" w14:textId="77777777" w:rsidTr="00C53D5F">
        <w:tc>
          <w:tcPr>
            <w:tcW w:w="1843" w:type="dxa"/>
            <w:tcBorders>
              <w:left w:val="single" w:sz="4" w:space="0" w:color="auto"/>
            </w:tcBorders>
          </w:tcPr>
          <w:p w14:paraId="1E7F68F4" w14:textId="77777777" w:rsidR="007A39A8" w:rsidRDefault="007A39A8" w:rsidP="00C53D5F">
            <w:pPr>
              <w:pStyle w:val="CRCoverPage"/>
              <w:spacing w:after="0"/>
              <w:rPr>
                <w:b/>
                <w:i/>
                <w:noProof/>
                <w:sz w:val="8"/>
                <w:szCs w:val="8"/>
              </w:rPr>
            </w:pPr>
          </w:p>
        </w:tc>
        <w:tc>
          <w:tcPr>
            <w:tcW w:w="1986" w:type="dxa"/>
            <w:gridSpan w:val="4"/>
          </w:tcPr>
          <w:p w14:paraId="18EA2080" w14:textId="77777777" w:rsidR="007A39A8" w:rsidRDefault="007A39A8" w:rsidP="00C53D5F">
            <w:pPr>
              <w:pStyle w:val="CRCoverPage"/>
              <w:spacing w:after="0"/>
              <w:rPr>
                <w:noProof/>
                <w:sz w:val="8"/>
                <w:szCs w:val="8"/>
              </w:rPr>
            </w:pPr>
          </w:p>
        </w:tc>
        <w:tc>
          <w:tcPr>
            <w:tcW w:w="2267" w:type="dxa"/>
            <w:gridSpan w:val="2"/>
          </w:tcPr>
          <w:p w14:paraId="68ED8964" w14:textId="77777777" w:rsidR="007A39A8" w:rsidRDefault="007A39A8" w:rsidP="00C53D5F">
            <w:pPr>
              <w:pStyle w:val="CRCoverPage"/>
              <w:spacing w:after="0"/>
              <w:rPr>
                <w:noProof/>
                <w:sz w:val="8"/>
                <w:szCs w:val="8"/>
              </w:rPr>
            </w:pPr>
          </w:p>
        </w:tc>
        <w:tc>
          <w:tcPr>
            <w:tcW w:w="1417" w:type="dxa"/>
            <w:gridSpan w:val="3"/>
          </w:tcPr>
          <w:p w14:paraId="7BBCB8B0" w14:textId="77777777" w:rsidR="007A39A8" w:rsidRDefault="007A39A8" w:rsidP="00C53D5F">
            <w:pPr>
              <w:pStyle w:val="CRCoverPage"/>
              <w:spacing w:after="0"/>
              <w:rPr>
                <w:noProof/>
                <w:sz w:val="8"/>
                <w:szCs w:val="8"/>
              </w:rPr>
            </w:pPr>
          </w:p>
        </w:tc>
        <w:tc>
          <w:tcPr>
            <w:tcW w:w="2127" w:type="dxa"/>
            <w:tcBorders>
              <w:right w:val="single" w:sz="4" w:space="0" w:color="auto"/>
            </w:tcBorders>
          </w:tcPr>
          <w:p w14:paraId="12061F57" w14:textId="77777777" w:rsidR="007A39A8" w:rsidRDefault="007A39A8" w:rsidP="00C53D5F">
            <w:pPr>
              <w:pStyle w:val="CRCoverPage"/>
              <w:spacing w:after="0"/>
              <w:rPr>
                <w:noProof/>
                <w:sz w:val="8"/>
                <w:szCs w:val="8"/>
              </w:rPr>
            </w:pPr>
          </w:p>
        </w:tc>
      </w:tr>
      <w:tr w:rsidR="007A39A8" w14:paraId="08814ED1" w14:textId="77777777" w:rsidTr="00C53D5F">
        <w:trPr>
          <w:cantSplit/>
        </w:trPr>
        <w:tc>
          <w:tcPr>
            <w:tcW w:w="1843" w:type="dxa"/>
            <w:tcBorders>
              <w:left w:val="single" w:sz="4" w:space="0" w:color="auto"/>
            </w:tcBorders>
          </w:tcPr>
          <w:p w14:paraId="15FA4B55" w14:textId="77777777" w:rsidR="007A39A8" w:rsidRDefault="007A39A8" w:rsidP="00C53D5F">
            <w:pPr>
              <w:pStyle w:val="CRCoverPage"/>
              <w:tabs>
                <w:tab w:val="right" w:pos="1759"/>
              </w:tabs>
              <w:spacing w:after="0"/>
              <w:rPr>
                <w:b/>
                <w:i/>
                <w:noProof/>
              </w:rPr>
            </w:pPr>
            <w:r>
              <w:rPr>
                <w:b/>
                <w:i/>
                <w:noProof/>
              </w:rPr>
              <w:t>Category:</w:t>
            </w:r>
          </w:p>
        </w:tc>
        <w:tc>
          <w:tcPr>
            <w:tcW w:w="851" w:type="dxa"/>
            <w:shd w:val="pct30" w:color="FFFF00" w:fill="auto"/>
          </w:tcPr>
          <w:p w14:paraId="3E28C130" w14:textId="77777777" w:rsidR="007A39A8" w:rsidRDefault="007A39A8" w:rsidP="00C53D5F">
            <w:pPr>
              <w:pStyle w:val="CRCoverPage"/>
              <w:spacing w:after="0"/>
              <w:ind w:left="100" w:right="-609"/>
              <w:rPr>
                <w:b/>
                <w:noProof/>
              </w:rPr>
            </w:pPr>
            <w:r>
              <w:fldChar w:fldCharType="begin"/>
            </w:r>
            <w:r>
              <w:instrText xml:space="preserve"> DOCPROPERTY  Cat  \* MERGEFORMAT </w:instrText>
            </w:r>
            <w:r>
              <w:fldChar w:fldCharType="separate"/>
            </w:r>
            <w:r>
              <w:rPr>
                <w:b/>
                <w:noProof/>
              </w:rPr>
              <w:t>F</w:t>
            </w:r>
            <w:r>
              <w:rPr>
                <w:b/>
                <w:noProof/>
              </w:rPr>
              <w:fldChar w:fldCharType="end"/>
            </w:r>
          </w:p>
        </w:tc>
        <w:tc>
          <w:tcPr>
            <w:tcW w:w="3402" w:type="dxa"/>
            <w:gridSpan w:val="5"/>
            <w:tcBorders>
              <w:left w:val="nil"/>
            </w:tcBorders>
          </w:tcPr>
          <w:p w14:paraId="3C8828F4" w14:textId="77777777" w:rsidR="007A39A8" w:rsidRDefault="007A39A8" w:rsidP="00C53D5F">
            <w:pPr>
              <w:pStyle w:val="CRCoverPage"/>
              <w:spacing w:after="0"/>
              <w:rPr>
                <w:noProof/>
              </w:rPr>
            </w:pPr>
          </w:p>
        </w:tc>
        <w:tc>
          <w:tcPr>
            <w:tcW w:w="1417" w:type="dxa"/>
            <w:gridSpan w:val="3"/>
            <w:tcBorders>
              <w:left w:val="nil"/>
            </w:tcBorders>
          </w:tcPr>
          <w:p w14:paraId="4E97DC4D" w14:textId="77777777" w:rsidR="007A39A8" w:rsidRDefault="007A39A8" w:rsidP="00C53D5F">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32EB50A3" w14:textId="77777777" w:rsidR="007A39A8" w:rsidRDefault="007A39A8" w:rsidP="00C53D5F">
            <w:pPr>
              <w:pStyle w:val="CRCoverPage"/>
              <w:spacing w:after="0"/>
              <w:ind w:left="100"/>
              <w:rPr>
                <w:noProof/>
              </w:rPr>
            </w:pPr>
            <w:r>
              <w:fldChar w:fldCharType="begin"/>
            </w:r>
            <w:r>
              <w:instrText xml:space="preserve"> DOCPROPERTY  Release  \* MERGEFORMAT </w:instrText>
            </w:r>
            <w:r>
              <w:fldChar w:fldCharType="separate"/>
            </w:r>
            <w:r>
              <w:rPr>
                <w:noProof/>
              </w:rPr>
              <w:t>Rel-18</w:t>
            </w:r>
            <w:r>
              <w:rPr>
                <w:noProof/>
              </w:rPr>
              <w:fldChar w:fldCharType="end"/>
            </w:r>
          </w:p>
        </w:tc>
      </w:tr>
      <w:tr w:rsidR="007A39A8" w14:paraId="569B1542" w14:textId="77777777" w:rsidTr="00C53D5F">
        <w:tc>
          <w:tcPr>
            <w:tcW w:w="1843" w:type="dxa"/>
            <w:tcBorders>
              <w:left w:val="single" w:sz="4" w:space="0" w:color="auto"/>
              <w:bottom w:val="single" w:sz="4" w:space="0" w:color="auto"/>
            </w:tcBorders>
          </w:tcPr>
          <w:p w14:paraId="63B953FB" w14:textId="77777777" w:rsidR="007A39A8" w:rsidRDefault="007A39A8" w:rsidP="00C53D5F">
            <w:pPr>
              <w:pStyle w:val="CRCoverPage"/>
              <w:spacing w:after="0"/>
              <w:rPr>
                <w:b/>
                <w:i/>
                <w:noProof/>
              </w:rPr>
            </w:pPr>
          </w:p>
        </w:tc>
        <w:tc>
          <w:tcPr>
            <w:tcW w:w="4677" w:type="dxa"/>
            <w:gridSpan w:val="8"/>
            <w:tcBorders>
              <w:bottom w:val="single" w:sz="4" w:space="0" w:color="auto"/>
            </w:tcBorders>
          </w:tcPr>
          <w:p w14:paraId="57D7BCE4" w14:textId="77777777" w:rsidR="007A39A8" w:rsidRDefault="007A39A8" w:rsidP="00C53D5F">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0A766893" w14:textId="77777777" w:rsidR="007A39A8" w:rsidRDefault="007A39A8" w:rsidP="00C53D5F">
            <w:pPr>
              <w:pStyle w:val="CRCoverPage"/>
              <w:rPr>
                <w:noProof/>
              </w:rPr>
            </w:pPr>
            <w:r>
              <w:rPr>
                <w:noProof/>
                <w:sz w:val="18"/>
              </w:rPr>
              <w:t>Detailed explanations of the above categories can</w:t>
            </w:r>
            <w:r>
              <w:rPr>
                <w:noProof/>
                <w:sz w:val="18"/>
              </w:rPr>
              <w:br/>
              <w:t xml:space="preserve">be found in 3GPP </w:t>
            </w:r>
            <w:hyperlink r:id="rId14"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7B967889" w14:textId="77777777" w:rsidR="007A39A8" w:rsidRPr="007C2097" w:rsidRDefault="007A39A8" w:rsidP="00C53D5F">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7A39A8" w14:paraId="66C99677" w14:textId="77777777" w:rsidTr="00C53D5F">
        <w:tc>
          <w:tcPr>
            <w:tcW w:w="1843" w:type="dxa"/>
          </w:tcPr>
          <w:p w14:paraId="168B57A0" w14:textId="77777777" w:rsidR="007A39A8" w:rsidRDefault="007A39A8" w:rsidP="00C53D5F">
            <w:pPr>
              <w:pStyle w:val="CRCoverPage"/>
              <w:spacing w:after="0"/>
              <w:rPr>
                <w:b/>
                <w:i/>
                <w:noProof/>
                <w:sz w:val="8"/>
                <w:szCs w:val="8"/>
              </w:rPr>
            </w:pPr>
          </w:p>
        </w:tc>
        <w:tc>
          <w:tcPr>
            <w:tcW w:w="7797" w:type="dxa"/>
            <w:gridSpan w:val="10"/>
          </w:tcPr>
          <w:p w14:paraId="7AAD5602" w14:textId="77777777" w:rsidR="007A39A8" w:rsidRDefault="007A39A8" w:rsidP="00C53D5F">
            <w:pPr>
              <w:pStyle w:val="CRCoverPage"/>
              <w:spacing w:after="0"/>
              <w:rPr>
                <w:noProof/>
                <w:sz w:val="8"/>
                <w:szCs w:val="8"/>
              </w:rPr>
            </w:pPr>
          </w:p>
        </w:tc>
      </w:tr>
      <w:tr w:rsidR="007A39A8" w14:paraId="60FF8B5D" w14:textId="77777777" w:rsidTr="00C53D5F">
        <w:tc>
          <w:tcPr>
            <w:tcW w:w="2694" w:type="dxa"/>
            <w:gridSpan w:val="2"/>
            <w:tcBorders>
              <w:top w:val="single" w:sz="4" w:space="0" w:color="auto"/>
              <w:left w:val="single" w:sz="4" w:space="0" w:color="auto"/>
            </w:tcBorders>
          </w:tcPr>
          <w:p w14:paraId="5E9E4A4A" w14:textId="77777777" w:rsidR="007A39A8" w:rsidRDefault="007A39A8" w:rsidP="00C53D5F">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7994EAC5" w14:textId="77777777" w:rsidR="007A39A8" w:rsidRDefault="007A39A8" w:rsidP="00C53D5F">
            <w:pPr>
              <w:pStyle w:val="CRCoverPage"/>
              <w:spacing w:after="0"/>
              <w:ind w:left="100"/>
              <w:rPr>
                <w:noProof/>
              </w:rPr>
            </w:pPr>
            <w:r>
              <w:rPr>
                <w:noProof/>
              </w:rPr>
              <w:t>The algorithmic description includes some references to fixed-point code and floating-point code where only the floating-point code (TS 26.258) should be referenced.</w:t>
            </w:r>
          </w:p>
        </w:tc>
      </w:tr>
      <w:tr w:rsidR="007A39A8" w14:paraId="0D313E13" w14:textId="77777777" w:rsidTr="00C53D5F">
        <w:tc>
          <w:tcPr>
            <w:tcW w:w="2694" w:type="dxa"/>
            <w:gridSpan w:val="2"/>
            <w:tcBorders>
              <w:left w:val="single" w:sz="4" w:space="0" w:color="auto"/>
            </w:tcBorders>
          </w:tcPr>
          <w:p w14:paraId="46925C1B" w14:textId="77777777" w:rsidR="007A39A8" w:rsidRDefault="007A39A8" w:rsidP="00C53D5F">
            <w:pPr>
              <w:pStyle w:val="CRCoverPage"/>
              <w:spacing w:after="0"/>
              <w:rPr>
                <w:b/>
                <w:i/>
                <w:noProof/>
                <w:sz w:val="8"/>
                <w:szCs w:val="8"/>
              </w:rPr>
            </w:pPr>
          </w:p>
        </w:tc>
        <w:tc>
          <w:tcPr>
            <w:tcW w:w="6946" w:type="dxa"/>
            <w:gridSpan w:val="9"/>
            <w:tcBorders>
              <w:right w:val="single" w:sz="4" w:space="0" w:color="auto"/>
            </w:tcBorders>
          </w:tcPr>
          <w:p w14:paraId="77E4522B" w14:textId="77777777" w:rsidR="007A39A8" w:rsidRDefault="007A39A8" w:rsidP="00C53D5F">
            <w:pPr>
              <w:pStyle w:val="CRCoverPage"/>
              <w:spacing w:after="0"/>
              <w:rPr>
                <w:noProof/>
                <w:sz w:val="8"/>
                <w:szCs w:val="8"/>
              </w:rPr>
            </w:pPr>
          </w:p>
        </w:tc>
      </w:tr>
      <w:tr w:rsidR="007A39A8" w14:paraId="13010EB3" w14:textId="77777777" w:rsidTr="00C53D5F">
        <w:tc>
          <w:tcPr>
            <w:tcW w:w="2694" w:type="dxa"/>
            <w:gridSpan w:val="2"/>
            <w:tcBorders>
              <w:left w:val="single" w:sz="4" w:space="0" w:color="auto"/>
            </w:tcBorders>
          </w:tcPr>
          <w:p w14:paraId="35271B85" w14:textId="77777777" w:rsidR="007A39A8" w:rsidRDefault="007A39A8" w:rsidP="00C53D5F">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38579522" w14:textId="77777777" w:rsidR="007A39A8" w:rsidRDefault="007A39A8" w:rsidP="00C53D5F">
            <w:pPr>
              <w:pStyle w:val="CRCoverPage"/>
              <w:spacing w:after="0"/>
              <w:ind w:left="100"/>
              <w:rPr>
                <w:noProof/>
              </w:rPr>
            </w:pPr>
            <w:r>
              <w:rPr>
                <w:noProof/>
              </w:rPr>
              <w:t>Remove references to non-existing fixed-point code or replace with reference to floating-point code, as needed. Editorial corrections following from the corrections of references.</w:t>
            </w:r>
          </w:p>
        </w:tc>
      </w:tr>
      <w:tr w:rsidR="007A39A8" w14:paraId="63B11764" w14:textId="77777777" w:rsidTr="00C53D5F">
        <w:tc>
          <w:tcPr>
            <w:tcW w:w="2694" w:type="dxa"/>
            <w:gridSpan w:val="2"/>
            <w:tcBorders>
              <w:left w:val="single" w:sz="4" w:space="0" w:color="auto"/>
            </w:tcBorders>
          </w:tcPr>
          <w:p w14:paraId="2A9D983C" w14:textId="77777777" w:rsidR="007A39A8" w:rsidRDefault="007A39A8" w:rsidP="00C53D5F">
            <w:pPr>
              <w:pStyle w:val="CRCoverPage"/>
              <w:spacing w:after="0"/>
              <w:rPr>
                <w:b/>
                <w:i/>
                <w:noProof/>
                <w:sz w:val="8"/>
                <w:szCs w:val="8"/>
              </w:rPr>
            </w:pPr>
          </w:p>
        </w:tc>
        <w:tc>
          <w:tcPr>
            <w:tcW w:w="6946" w:type="dxa"/>
            <w:gridSpan w:val="9"/>
            <w:tcBorders>
              <w:right w:val="single" w:sz="4" w:space="0" w:color="auto"/>
            </w:tcBorders>
          </w:tcPr>
          <w:p w14:paraId="7AE5F9E7" w14:textId="77777777" w:rsidR="007A39A8" w:rsidRDefault="007A39A8" w:rsidP="00C53D5F">
            <w:pPr>
              <w:pStyle w:val="CRCoverPage"/>
              <w:spacing w:after="0"/>
              <w:rPr>
                <w:noProof/>
                <w:sz w:val="8"/>
                <w:szCs w:val="8"/>
              </w:rPr>
            </w:pPr>
          </w:p>
        </w:tc>
      </w:tr>
      <w:tr w:rsidR="007A39A8" w14:paraId="121DAEC4" w14:textId="77777777" w:rsidTr="00C53D5F">
        <w:tc>
          <w:tcPr>
            <w:tcW w:w="2694" w:type="dxa"/>
            <w:gridSpan w:val="2"/>
            <w:tcBorders>
              <w:left w:val="single" w:sz="4" w:space="0" w:color="auto"/>
              <w:bottom w:val="single" w:sz="4" w:space="0" w:color="auto"/>
            </w:tcBorders>
          </w:tcPr>
          <w:p w14:paraId="1BDB3691" w14:textId="77777777" w:rsidR="007A39A8" w:rsidRDefault="007A39A8" w:rsidP="00C53D5F">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43C906FB" w14:textId="77777777" w:rsidR="007A39A8" w:rsidRDefault="007A39A8" w:rsidP="00C53D5F">
            <w:pPr>
              <w:pStyle w:val="CRCoverPage"/>
              <w:spacing w:after="0"/>
              <w:ind w:left="100"/>
              <w:rPr>
                <w:noProof/>
              </w:rPr>
            </w:pPr>
            <w:r>
              <w:rPr>
                <w:noProof/>
              </w:rPr>
              <w:t>Incorrect references to specification that does not exist will remain, which can potentially lead to confusion.</w:t>
            </w:r>
          </w:p>
        </w:tc>
      </w:tr>
      <w:tr w:rsidR="007A39A8" w14:paraId="5260DF13" w14:textId="77777777" w:rsidTr="00C53D5F">
        <w:tc>
          <w:tcPr>
            <w:tcW w:w="2694" w:type="dxa"/>
            <w:gridSpan w:val="2"/>
          </w:tcPr>
          <w:p w14:paraId="17C6580B" w14:textId="77777777" w:rsidR="007A39A8" w:rsidRDefault="007A39A8" w:rsidP="00C53D5F">
            <w:pPr>
              <w:pStyle w:val="CRCoverPage"/>
              <w:spacing w:after="0"/>
              <w:rPr>
                <w:b/>
                <w:i/>
                <w:noProof/>
                <w:sz w:val="8"/>
                <w:szCs w:val="8"/>
              </w:rPr>
            </w:pPr>
          </w:p>
        </w:tc>
        <w:tc>
          <w:tcPr>
            <w:tcW w:w="6946" w:type="dxa"/>
            <w:gridSpan w:val="9"/>
          </w:tcPr>
          <w:p w14:paraId="2F2C525F" w14:textId="77777777" w:rsidR="007A39A8" w:rsidRDefault="007A39A8" w:rsidP="00C53D5F">
            <w:pPr>
              <w:pStyle w:val="CRCoverPage"/>
              <w:spacing w:after="0"/>
              <w:rPr>
                <w:noProof/>
                <w:sz w:val="8"/>
                <w:szCs w:val="8"/>
              </w:rPr>
            </w:pPr>
          </w:p>
        </w:tc>
      </w:tr>
      <w:tr w:rsidR="007A39A8" w14:paraId="0B7499EA" w14:textId="77777777" w:rsidTr="00C53D5F">
        <w:tc>
          <w:tcPr>
            <w:tcW w:w="2694" w:type="dxa"/>
            <w:gridSpan w:val="2"/>
            <w:tcBorders>
              <w:top w:val="single" w:sz="4" w:space="0" w:color="auto"/>
              <w:left w:val="single" w:sz="4" w:space="0" w:color="auto"/>
            </w:tcBorders>
          </w:tcPr>
          <w:p w14:paraId="695AD090" w14:textId="77777777" w:rsidR="007A39A8" w:rsidRDefault="007A39A8" w:rsidP="00C53D5F">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5C001D65" w14:textId="77777777" w:rsidR="007A39A8" w:rsidRDefault="007A39A8" w:rsidP="00C53D5F">
            <w:pPr>
              <w:pStyle w:val="CRCoverPage"/>
              <w:spacing w:after="0"/>
              <w:ind w:left="100"/>
              <w:rPr>
                <w:noProof/>
              </w:rPr>
            </w:pPr>
            <w:r>
              <w:rPr>
                <w:noProof/>
              </w:rPr>
              <w:t>2, 4.1, 4.5.4, 5.3.3.3.6.4.3, 6.6.6.2, 7.6.8</w:t>
            </w:r>
          </w:p>
        </w:tc>
      </w:tr>
      <w:tr w:rsidR="007A39A8" w14:paraId="07F34E6A" w14:textId="77777777" w:rsidTr="00C53D5F">
        <w:tc>
          <w:tcPr>
            <w:tcW w:w="2694" w:type="dxa"/>
            <w:gridSpan w:val="2"/>
            <w:tcBorders>
              <w:left w:val="single" w:sz="4" w:space="0" w:color="auto"/>
            </w:tcBorders>
          </w:tcPr>
          <w:p w14:paraId="134160E8" w14:textId="77777777" w:rsidR="007A39A8" w:rsidRDefault="007A39A8" w:rsidP="00C53D5F">
            <w:pPr>
              <w:pStyle w:val="CRCoverPage"/>
              <w:spacing w:after="0"/>
              <w:rPr>
                <w:b/>
                <w:i/>
                <w:noProof/>
                <w:sz w:val="8"/>
                <w:szCs w:val="8"/>
              </w:rPr>
            </w:pPr>
          </w:p>
        </w:tc>
        <w:tc>
          <w:tcPr>
            <w:tcW w:w="6946" w:type="dxa"/>
            <w:gridSpan w:val="9"/>
            <w:tcBorders>
              <w:right w:val="single" w:sz="4" w:space="0" w:color="auto"/>
            </w:tcBorders>
          </w:tcPr>
          <w:p w14:paraId="4E2F4EEA" w14:textId="77777777" w:rsidR="007A39A8" w:rsidRDefault="007A39A8" w:rsidP="00C53D5F">
            <w:pPr>
              <w:pStyle w:val="CRCoverPage"/>
              <w:spacing w:after="0"/>
              <w:rPr>
                <w:noProof/>
                <w:sz w:val="8"/>
                <w:szCs w:val="8"/>
              </w:rPr>
            </w:pPr>
          </w:p>
        </w:tc>
      </w:tr>
      <w:tr w:rsidR="007A39A8" w14:paraId="39AD8965" w14:textId="77777777" w:rsidTr="00C53D5F">
        <w:tc>
          <w:tcPr>
            <w:tcW w:w="2694" w:type="dxa"/>
            <w:gridSpan w:val="2"/>
            <w:tcBorders>
              <w:left w:val="single" w:sz="4" w:space="0" w:color="auto"/>
            </w:tcBorders>
          </w:tcPr>
          <w:p w14:paraId="1C13DF19" w14:textId="77777777" w:rsidR="007A39A8" w:rsidRDefault="007A39A8" w:rsidP="00C53D5F">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41628A77" w14:textId="77777777" w:rsidR="007A39A8" w:rsidRDefault="007A39A8" w:rsidP="00C53D5F">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7C66BC89" w14:textId="77777777" w:rsidR="007A39A8" w:rsidRDefault="007A39A8" w:rsidP="00C53D5F">
            <w:pPr>
              <w:pStyle w:val="CRCoverPage"/>
              <w:spacing w:after="0"/>
              <w:jc w:val="center"/>
              <w:rPr>
                <w:b/>
                <w:caps/>
                <w:noProof/>
              </w:rPr>
            </w:pPr>
            <w:r>
              <w:rPr>
                <w:b/>
                <w:caps/>
                <w:noProof/>
              </w:rPr>
              <w:t>N</w:t>
            </w:r>
          </w:p>
        </w:tc>
        <w:tc>
          <w:tcPr>
            <w:tcW w:w="2977" w:type="dxa"/>
            <w:gridSpan w:val="4"/>
          </w:tcPr>
          <w:p w14:paraId="0C5BD4A6" w14:textId="77777777" w:rsidR="007A39A8" w:rsidRDefault="007A39A8" w:rsidP="00C53D5F">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39F9A7F7" w14:textId="77777777" w:rsidR="007A39A8" w:rsidRDefault="007A39A8" w:rsidP="00C53D5F">
            <w:pPr>
              <w:pStyle w:val="CRCoverPage"/>
              <w:spacing w:after="0"/>
              <w:ind w:left="99"/>
              <w:rPr>
                <w:noProof/>
              </w:rPr>
            </w:pPr>
          </w:p>
        </w:tc>
      </w:tr>
      <w:tr w:rsidR="007A39A8" w14:paraId="627A4033" w14:textId="77777777" w:rsidTr="00C53D5F">
        <w:tc>
          <w:tcPr>
            <w:tcW w:w="2694" w:type="dxa"/>
            <w:gridSpan w:val="2"/>
            <w:tcBorders>
              <w:left w:val="single" w:sz="4" w:space="0" w:color="auto"/>
            </w:tcBorders>
          </w:tcPr>
          <w:p w14:paraId="517CB94A" w14:textId="77777777" w:rsidR="007A39A8" w:rsidRDefault="007A39A8" w:rsidP="00C53D5F">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38DD1E4E" w14:textId="77777777" w:rsidR="007A39A8" w:rsidRDefault="007A39A8" w:rsidP="00C53D5F">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5E068AF" w14:textId="77777777" w:rsidR="007A39A8" w:rsidRDefault="007A39A8" w:rsidP="00C53D5F">
            <w:pPr>
              <w:pStyle w:val="CRCoverPage"/>
              <w:spacing w:after="0"/>
              <w:jc w:val="center"/>
              <w:rPr>
                <w:b/>
                <w:caps/>
                <w:noProof/>
              </w:rPr>
            </w:pPr>
            <w:r>
              <w:rPr>
                <w:b/>
                <w:caps/>
                <w:noProof/>
              </w:rPr>
              <w:t>x</w:t>
            </w:r>
          </w:p>
        </w:tc>
        <w:tc>
          <w:tcPr>
            <w:tcW w:w="2977" w:type="dxa"/>
            <w:gridSpan w:val="4"/>
          </w:tcPr>
          <w:p w14:paraId="5D1CCCF3" w14:textId="77777777" w:rsidR="007A39A8" w:rsidRDefault="007A39A8" w:rsidP="00C53D5F">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34EF7C24" w14:textId="77777777" w:rsidR="007A39A8" w:rsidRDefault="007A39A8" w:rsidP="00C53D5F">
            <w:pPr>
              <w:pStyle w:val="CRCoverPage"/>
              <w:spacing w:after="0"/>
              <w:ind w:left="99"/>
              <w:rPr>
                <w:noProof/>
              </w:rPr>
            </w:pPr>
            <w:r>
              <w:rPr>
                <w:noProof/>
              </w:rPr>
              <w:t xml:space="preserve">TS/TR ... CR ... </w:t>
            </w:r>
          </w:p>
        </w:tc>
      </w:tr>
      <w:tr w:rsidR="007A39A8" w14:paraId="1622F31C" w14:textId="77777777" w:rsidTr="00C53D5F">
        <w:tc>
          <w:tcPr>
            <w:tcW w:w="2694" w:type="dxa"/>
            <w:gridSpan w:val="2"/>
            <w:tcBorders>
              <w:left w:val="single" w:sz="4" w:space="0" w:color="auto"/>
            </w:tcBorders>
          </w:tcPr>
          <w:p w14:paraId="06FDDD8A" w14:textId="77777777" w:rsidR="007A39A8" w:rsidRDefault="007A39A8" w:rsidP="00C53D5F">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5428B805" w14:textId="77777777" w:rsidR="007A39A8" w:rsidRDefault="007A39A8" w:rsidP="00C53D5F">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9287D32" w14:textId="77777777" w:rsidR="007A39A8" w:rsidRDefault="007A39A8" w:rsidP="00C53D5F">
            <w:pPr>
              <w:pStyle w:val="CRCoverPage"/>
              <w:spacing w:after="0"/>
              <w:jc w:val="center"/>
              <w:rPr>
                <w:b/>
                <w:caps/>
                <w:noProof/>
              </w:rPr>
            </w:pPr>
            <w:r>
              <w:rPr>
                <w:b/>
                <w:caps/>
                <w:noProof/>
              </w:rPr>
              <w:t>x</w:t>
            </w:r>
          </w:p>
        </w:tc>
        <w:tc>
          <w:tcPr>
            <w:tcW w:w="2977" w:type="dxa"/>
            <w:gridSpan w:val="4"/>
          </w:tcPr>
          <w:p w14:paraId="6157B7C9" w14:textId="77777777" w:rsidR="007A39A8" w:rsidRDefault="007A39A8" w:rsidP="00C53D5F">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7D3284F0" w14:textId="77777777" w:rsidR="007A39A8" w:rsidRDefault="007A39A8" w:rsidP="00C53D5F">
            <w:pPr>
              <w:pStyle w:val="CRCoverPage"/>
              <w:spacing w:after="0"/>
              <w:ind w:left="99"/>
              <w:rPr>
                <w:noProof/>
              </w:rPr>
            </w:pPr>
            <w:r>
              <w:rPr>
                <w:noProof/>
              </w:rPr>
              <w:t xml:space="preserve">TS/TR ... CR ... </w:t>
            </w:r>
          </w:p>
        </w:tc>
      </w:tr>
      <w:tr w:rsidR="007A39A8" w14:paraId="2310FED0" w14:textId="77777777" w:rsidTr="00C53D5F">
        <w:tc>
          <w:tcPr>
            <w:tcW w:w="2694" w:type="dxa"/>
            <w:gridSpan w:val="2"/>
            <w:tcBorders>
              <w:left w:val="single" w:sz="4" w:space="0" w:color="auto"/>
            </w:tcBorders>
          </w:tcPr>
          <w:p w14:paraId="55D53FAE" w14:textId="77777777" w:rsidR="007A39A8" w:rsidRDefault="007A39A8" w:rsidP="00C53D5F">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70F8CD20" w14:textId="77777777" w:rsidR="007A39A8" w:rsidRDefault="007A39A8" w:rsidP="00C53D5F">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3E23971" w14:textId="77777777" w:rsidR="007A39A8" w:rsidRDefault="007A39A8" w:rsidP="00C53D5F">
            <w:pPr>
              <w:pStyle w:val="CRCoverPage"/>
              <w:spacing w:after="0"/>
              <w:jc w:val="center"/>
              <w:rPr>
                <w:b/>
                <w:caps/>
                <w:noProof/>
              </w:rPr>
            </w:pPr>
            <w:r>
              <w:rPr>
                <w:b/>
                <w:caps/>
                <w:noProof/>
              </w:rPr>
              <w:t>x</w:t>
            </w:r>
          </w:p>
        </w:tc>
        <w:tc>
          <w:tcPr>
            <w:tcW w:w="2977" w:type="dxa"/>
            <w:gridSpan w:val="4"/>
          </w:tcPr>
          <w:p w14:paraId="68C25E6B" w14:textId="77777777" w:rsidR="007A39A8" w:rsidRDefault="007A39A8" w:rsidP="00C53D5F">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03AD1BD2" w14:textId="77777777" w:rsidR="007A39A8" w:rsidRDefault="007A39A8" w:rsidP="00C53D5F">
            <w:pPr>
              <w:pStyle w:val="CRCoverPage"/>
              <w:spacing w:after="0"/>
              <w:ind w:left="99"/>
              <w:rPr>
                <w:noProof/>
              </w:rPr>
            </w:pPr>
            <w:r>
              <w:rPr>
                <w:noProof/>
              </w:rPr>
              <w:t xml:space="preserve">TS/TR ... CR ... </w:t>
            </w:r>
          </w:p>
        </w:tc>
      </w:tr>
      <w:tr w:rsidR="007A39A8" w14:paraId="5B102C60" w14:textId="77777777" w:rsidTr="00C53D5F">
        <w:tc>
          <w:tcPr>
            <w:tcW w:w="2694" w:type="dxa"/>
            <w:gridSpan w:val="2"/>
            <w:tcBorders>
              <w:left w:val="single" w:sz="4" w:space="0" w:color="auto"/>
            </w:tcBorders>
          </w:tcPr>
          <w:p w14:paraId="5E0C3BE4" w14:textId="77777777" w:rsidR="007A39A8" w:rsidRDefault="007A39A8" w:rsidP="00C53D5F">
            <w:pPr>
              <w:pStyle w:val="CRCoverPage"/>
              <w:spacing w:after="0"/>
              <w:rPr>
                <w:b/>
                <w:i/>
                <w:noProof/>
              </w:rPr>
            </w:pPr>
          </w:p>
        </w:tc>
        <w:tc>
          <w:tcPr>
            <w:tcW w:w="6946" w:type="dxa"/>
            <w:gridSpan w:val="9"/>
            <w:tcBorders>
              <w:right w:val="single" w:sz="4" w:space="0" w:color="auto"/>
            </w:tcBorders>
          </w:tcPr>
          <w:p w14:paraId="16627ADD" w14:textId="77777777" w:rsidR="007A39A8" w:rsidRDefault="007A39A8" w:rsidP="00C53D5F">
            <w:pPr>
              <w:pStyle w:val="CRCoverPage"/>
              <w:spacing w:after="0"/>
              <w:rPr>
                <w:noProof/>
              </w:rPr>
            </w:pPr>
          </w:p>
        </w:tc>
      </w:tr>
      <w:tr w:rsidR="007A39A8" w14:paraId="526F4DBA" w14:textId="77777777" w:rsidTr="00C53D5F">
        <w:tc>
          <w:tcPr>
            <w:tcW w:w="2694" w:type="dxa"/>
            <w:gridSpan w:val="2"/>
            <w:tcBorders>
              <w:left w:val="single" w:sz="4" w:space="0" w:color="auto"/>
              <w:bottom w:val="single" w:sz="4" w:space="0" w:color="auto"/>
            </w:tcBorders>
          </w:tcPr>
          <w:p w14:paraId="168352A4" w14:textId="77777777" w:rsidR="007A39A8" w:rsidRDefault="007A39A8" w:rsidP="00C53D5F">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47062968" w14:textId="77777777" w:rsidR="007A39A8" w:rsidRDefault="007A39A8" w:rsidP="00C53D5F">
            <w:pPr>
              <w:pStyle w:val="CRCoverPage"/>
              <w:spacing w:after="0"/>
              <w:ind w:left="100"/>
              <w:rPr>
                <w:noProof/>
              </w:rPr>
            </w:pPr>
          </w:p>
        </w:tc>
      </w:tr>
      <w:tr w:rsidR="007A39A8" w:rsidRPr="008863B9" w14:paraId="7016480C" w14:textId="77777777" w:rsidTr="00C53D5F">
        <w:tc>
          <w:tcPr>
            <w:tcW w:w="2694" w:type="dxa"/>
            <w:gridSpan w:val="2"/>
            <w:tcBorders>
              <w:top w:val="single" w:sz="4" w:space="0" w:color="auto"/>
              <w:bottom w:val="single" w:sz="4" w:space="0" w:color="auto"/>
            </w:tcBorders>
          </w:tcPr>
          <w:p w14:paraId="1305B556" w14:textId="77777777" w:rsidR="007A39A8" w:rsidRPr="008863B9" w:rsidRDefault="007A39A8" w:rsidP="00C53D5F">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5D0A52C5" w14:textId="77777777" w:rsidR="007A39A8" w:rsidRPr="008863B9" w:rsidRDefault="007A39A8" w:rsidP="00C53D5F">
            <w:pPr>
              <w:pStyle w:val="CRCoverPage"/>
              <w:spacing w:after="0"/>
              <w:ind w:left="100"/>
              <w:rPr>
                <w:noProof/>
                <w:sz w:val="8"/>
                <w:szCs w:val="8"/>
              </w:rPr>
            </w:pPr>
          </w:p>
        </w:tc>
      </w:tr>
      <w:tr w:rsidR="007A39A8" w14:paraId="1C9C4D70" w14:textId="77777777" w:rsidTr="00C53D5F">
        <w:tc>
          <w:tcPr>
            <w:tcW w:w="2694" w:type="dxa"/>
            <w:gridSpan w:val="2"/>
            <w:tcBorders>
              <w:top w:val="single" w:sz="4" w:space="0" w:color="auto"/>
              <w:left w:val="single" w:sz="4" w:space="0" w:color="auto"/>
              <w:bottom w:val="single" w:sz="4" w:space="0" w:color="auto"/>
            </w:tcBorders>
          </w:tcPr>
          <w:p w14:paraId="21D6F790" w14:textId="77777777" w:rsidR="007A39A8" w:rsidRDefault="007A39A8" w:rsidP="00C53D5F">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4EE404E3" w14:textId="77777777" w:rsidR="007A39A8" w:rsidRDefault="007A39A8" w:rsidP="00C53D5F">
            <w:pPr>
              <w:pStyle w:val="CRCoverPage"/>
              <w:spacing w:after="0"/>
              <w:ind w:left="100"/>
              <w:rPr>
                <w:noProof/>
              </w:rPr>
            </w:pPr>
          </w:p>
        </w:tc>
      </w:tr>
    </w:tbl>
    <w:p w14:paraId="3353746A" w14:textId="77777777" w:rsidR="007A39A8" w:rsidRDefault="007A39A8" w:rsidP="007A39A8">
      <w:pPr>
        <w:pStyle w:val="CRCoverPage"/>
        <w:spacing w:after="0"/>
        <w:rPr>
          <w:noProof/>
          <w:sz w:val="8"/>
          <w:szCs w:val="8"/>
        </w:rPr>
      </w:pPr>
    </w:p>
    <w:p w14:paraId="1557EA72" w14:textId="77777777" w:rsidR="001E41F3" w:rsidRDefault="001E41F3">
      <w:pPr>
        <w:rPr>
          <w:noProof/>
        </w:rPr>
        <w:sectPr w:rsidR="001E41F3" w:rsidSect="001509A0">
          <w:headerReference w:type="even" r:id="rId15"/>
          <w:footnotePr>
            <w:numRestart w:val="eachSect"/>
          </w:footnotePr>
          <w:pgSz w:w="11907" w:h="16840" w:code="9"/>
          <w:pgMar w:top="1418" w:right="1134" w:bottom="1134" w:left="1134" w:header="680" w:footer="567" w:gutter="0"/>
          <w:cols w:space="720"/>
        </w:sectPr>
      </w:pPr>
    </w:p>
    <w:p w14:paraId="552D58A0" w14:textId="6B3562FF" w:rsidR="00FA1733" w:rsidRDefault="00FA1733" w:rsidP="00FA1733">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lastRenderedPageBreak/>
        <w:t xml:space="preserve">CHANGE </w:t>
      </w:r>
      <w:r>
        <w:rPr>
          <w:noProof/>
        </w:rPr>
        <w:fldChar w:fldCharType="begin"/>
      </w:r>
      <w:r>
        <w:rPr>
          <w:noProof/>
        </w:rPr>
        <w:instrText xml:space="preserve"> SEQ NumChange </w:instrText>
      </w:r>
      <w:r>
        <w:rPr>
          <w:noProof/>
        </w:rPr>
        <w:fldChar w:fldCharType="separate"/>
      </w:r>
      <w:r>
        <w:rPr>
          <w:noProof/>
        </w:rPr>
        <w:t>1</w:t>
      </w:r>
      <w:r>
        <w:rPr>
          <w:noProof/>
        </w:rPr>
        <w:fldChar w:fldCharType="end"/>
      </w:r>
    </w:p>
    <w:p w14:paraId="70A1DDF8" w14:textId="015B7291" w:rsidR="00FA1733" w:rsidRDefault="00FA1733">
      <w:pPr>
        <w:spacing w:after="0"/>
        <w:rPr>
          <w:noProof/>
        </w:rPr>
      </w:pPr>
    </w:p>
    <w:p w14:paraId="7B596764" w14:textId="77777777" w:rsidR="00FA1733" w:rsidRPr="00355A4C" w:rsidRDefault="00FA1733" w:rsidP="00FA1733">
      <w:pPr>
        <w:pStyle w:val="Heading1"/>
      </w:pPr>
      <w:bookmarkStart w:id="1" w:name="_Toc129708869"/>
      <w:bookmarkStart w:id="2" w:name="_Toc152693105"/>
      <w:bookmarkStart w:id="3" w:name="_Toc156489289"/>
      <w:bookmarkStart w:id="4" w:name="_Toc156813943"/>
      <w:bookmarkStart w:id="5" w:name="_Toc157153143"/>
      <w:bookmarkStart w:id="6" w:name="_Toc210592255"/>
      <w:r w:rsidRPr="00355A4C">
        <w:t>2</w:t>
      </w:r>
      <w:r w:rsidRPr="00355A4C">
        <w:tab/>
        <w:t>References</w:t>
      </w:r>
      <w:bookmarkEnd w:id="1"/>
      <w:bookmarkEnd w:id="2"/>
      <w:bookmarkEnd w:id="3"/>
      <w:bookmarkEnd w:id="4"/>
      <w:bookmarkEnd w:id="5"/>
      <w:bookmarkEnd w:id="6"/>
    </w:p>
    <w:p w14:paraId="2FE0539A" w14:textId="77777777" w:rsidR="00FA1733" w:rsidRPr="00355A4C" w:rsidRDefault="00FA1733" w:rsidP="00FA1733">
      <w:pPr>
        <w:pStyle w:val="EX"/>
        <w:ind w:left="0" w:firstLine="0"/>
      </w:pPr>
      <w:bookmarkStart w:id="7" w:name="_Ref148439827"/>
      <w:r w:rsidRPr="00355A4C">
        <w:t>[1]</w:t>
      </w:r>
      <w:r w:rsidRPr="00355A4C">
        <w:tab/>
      </w:r>
      <w:r w:rsidRPr="00355A4C">
        <w:tab/>
        <w:t>3GPP TR 21.905: "Vocabulary for 3GPP Specifications".</w:t>
      </w:r>
      <w:bookmarkEnd w:id="7"/>
    </w:p>
    <w:p w14:paraId="4BF4008E" w14:textId="77777777" w:rsidR="00FA1733" w:rsidRPr="00355A4C" w:rsidRDefault="00FA1733" w:rsidP="00FA1733">
      <w:pPr>
        <w:pStyle w:val="EX"/>
        <w:ind w:left="0" w:firstLine="0"/>
        <w:rPr>
          <w:rFonts w:eastAsia="SimSun"/>
        </w:rPr>
      </w:pPr>
      <w:bookmarkStart w:id="8" w:name="_Ref149571971"/>
      <w:r w:rsidRPr="00355A4C">
        <w:rPr>
          <w:rFonts w:eastAsia="SimSun"/>
        </w:rPr>
        <w:t>[2]</w:t>
      </w:r>
      <w:r w:rsidRPr="00355A4C">
        <w:rPr>
          <w:rFonts w:eastAsia="SimSun"/>
        </w:rPr>
        <w:tab/>
      </w:r>
      <w:r w:rsidRPr="00355A4C">
        <w:rPr>
          <w:rFonts w:eastAsia="SimSun"/>
        </w:rPr>
        <w:tab/>
        <w:t>3GPP TS 26.441: "</w:t>
      </w:r>
      <w:r w:rsidRPr="00355A4C">
        <w:t>Codec for Enhanced Voice Services (EVS); General Overview"</w:t>
      </w:r>
      <w:r w:rsidRPr="00355A4C">
        <w:rPr>
          <w:rFonts w:eastAsia="SimSun"/>
        </w:rPr>
        <w:t>.</w:t>
      </w:r>
      <w:bookmarkEnd w:id="8"/>
    </w:p>
    <w:p w14:paraId="6AC6179B" w14:textId="77777777" w:rsidR="00FA1733" w:rsidRPr="00355A4C" w:rsidRDefault="00FA1733" w:rsidP="00FA1733">
      <w:pPr>
        <w:pStyle w:val="EX"/>
        <w:ind w:left="0" w:firstLine="0"/>
        <w:rPr>
          <w:rFonts w:eastAsia="SimSun"/>
        </w:rPr>
      </w:pPr>
      <w:bookmarkStart w:id="9" w:name="_Ref148357992"/>
      <w:r w:rsidRPr="00355A4C">
        <w:rPr>
          <w:rFonts w:eastAsia="SimSun"/>
        </w:rPr>
        <w:t>[3]</w:t>
      </w:r>
      <w:r w:rsidRPr="00355A4C">
        <w:rPr>
          <w:rFonts w:eastAsia="SimSun"/>
        </w:rPr>
        <w:tab/>
      </w:r>
      <w:r w:rsidRPr="00355A4C">
        <w:rPr>
          <w:rFonts w:eastAsia="SimSun"/>
        </w:rPr>
        <w:tab/>
        <w:t>3GPP TS 26.445: "</w:t>
      </w:r>
      <w:r w:rsidRPr="00355A4C">
        <w:t>Codec for Enhanced Voice Services (EVS); Detailed Algorithmic Description"</w:t>
      </w:r>
      <w:r w:rsidRPr="00355A4C">
        <w:rPr>
          <w:rFonts w:eastAsia="SimSun"/>
        </w:rPr>
        <w:t>.</w:t>
      </w:r>
      <w:bookmarkEnd w:id="9"/>
    </w:p>
    <w:p w14:paraId="4C849536" w14:textId="77777777" w:rsidR="00FA1733" w:rsidRPr="00355A4C" w:rsidRDefault="00FA1733" w:rsidP="00FA1733">
      <w:pPr>
        <w:pStyle w:val="EX"/>
        <w:ind w:left="0" w:firstLine="0"/>
        <w:rPr>
          <w:rFonts w:eastAsia="SimSun"/>
        </w:rPr>
      </w:pPr>
      <w:bookmarkStart w:id="10" w:name="_Ref148440684"/>
      <w:r w:rsidRPr="00355A4C">
        <w:rPr>
          <w:rFonts w:eastAsia="SimSun"/>
        </w:rPr>
        <w:t>[4]</w:t>
      </w:r>
      <w:r w:rsidRPr="00355A4C">
        <w:rPr>
          <w:rFonts w:eastAsia="SimSun"/>
        </w:rPr>
        <w:tab/>
      </w:r>
      <w:r w:rsidRPr="00355A4C">
        <w:rPr>
          <w:rFonts w:eastAsia="SimSun"/>
        </w:rPr>
        <w:tab/>
        <w:t>3GPP TS 26.447: "</w:t>
      </w:r>
      <w:r w:rsidRPr="00355A4C">
        <w:t>Codec for Enhanced Voice Services (EVS); Error concealment of lost packets"</w:t>
      </w:r>
      <w:r w:rsidRPr="00355A4C">
        <w:rPr>
          <w:rFonts w:eastAsia="SimSun"/>
        </w:rPr>
        <w:t>.</w:t>
      </w:r>
      <w:bookmarkEnd w:id="10"/>
    </w:p>
    <w:p w14:paraId="155D14DB" w14:textId="77777777" w:rsidR="00FA1733" w:rsidRPr="00355A4C" w:rsidRDefault="00FA1733" w:rsidP="00FA1733">
      <w:pPr>
        <w:pStyle w:val="EX"/>
        <w:ind w:left="0" w:firstLine="0"/>
        <w:rPr>
          <w:rFonts w:eastAsia="SimSun"/>
        </w:rPr>
      </w:pPr>
      <w:bookmarkStart w:id="11" w:name="_Ref156404182"/>
      <w:r w:rsidRPr="00355A4C">
        <w:rPr>
          <w:rFonts w:eastAsia="SimSun"/>
        </w:rPr>
        <w:t>[5]</w:t>
      </w:r>
      <w:r w:rsidRPr="00355A4C">
        <w:rPr>
          <w:rFonts w:eastAsia="SimSun"/>
        </w:rPr>
        <w:tab/>
      </w:r>
      <w:r w:rsidRPr="00355A4C">
        <w:rPr>
          <w:rFonts w:eastAsia="SimSun"/>
        </w:rPr>
        <w:tab/>
      </w:r>
      <w:r w:rsidRPr="00355A4C">
        <w:t xml:space="preserve">3GPP TS 26.448: </w:t>
      </w:r>
      <w:r w:rsidRPr="00355A4C">
        <w:rPr>
          <w:rFonts w:eastAsia="SimSun"/>
        </w:rPr>
        <w:t>"</w:t>
      </w:r>
      <w:r w:rsidRPr="00355A4C">
        <w:t>Codec for Enhanced Voice Services (EVS); Jitter Buffer Management"</w:t>
      </w:r>
      <w:bookmarkEnd w:id="11"/>
    </w:p>
    <w:p w14:paraId="2EF5E00A" w14:textId="77777777" w:rsidR="00FA1733" w:rsidRPr="00355A4C" w:rsidRDefault="00FA1733" w:rsidP="00FA1733">
      <w:pPr>
        <w:pStyle w:val="EX"/>
        <w:ind w:left="0" w:firstLine="0"/>
      </w:pPr>
      <w:bookmarkStart w:id="12" w:name="_Ref148620871"/>
      <w:r w:rsidRPr="00355A4C">
        <w:t>[6]</w:t>
      </w:r>
      <w:r w:rsidRPr="00355A4C">
        <w:tab/>
      </w:r>
      <w:r w:rsidRPr="00355A4C">
        <w:tab/>
      </w:r>
      <w:r w:rsidRPr="00355A4C">
        <w:rPr>
          <w:rFonts w:eastAsia="SimSun"/>
        </w:rPr>
        <w:t>3GPP TS 26.250: "</w:t>
      </w:r>
      <w:r w:rsidRPr="00355A4C">
        <w:t>Codec for Immersive Voice and Audio Services (IVAS); General overview".</w:t>
      </w:r>
      <w:bookmarkEnd w:id="12"/>
    </w:p>
    <w:p w14:paraId="29A0A83D" w14:textId="44AA92F8" w:rsidR="00FA1733" w:rsidRPr="00355A4C" w:rsidRDefault="00FA1733" w:rsidP="00FA1733">
      <w:pPr>
        <w:pStyle w:val="EX"/>
        <w:ind w:left="0" w:firstLine="0"/>
      </w:pPr>
      <w:bookmarkStart w:id="13" w:name="_Ref149662346"/>
      <w:r w:rsidRPr="00355A4C">
        <w:t>[7]</w:t>
      </w:r>
      <w:r w:rsidRPr="00355A4C">
        <w:tab/>
      </w:r>
      <w:r w:rsidRPr="00355A4C">
        <w:tab/>
      </w:r>
      <w:ins w:id="14" w:author="Lasse J. Laaksonen (Nokia)" w:date="2025-11-10T15:47:00Z" w16du:dateUtc="2025-11-10T13:47:00Z">
        <w:r w:rsidR="008122C4">
          <w:t>(</w:t>
        </w:r>
      </w:ins>
      <w:del w:id="15" w:author="Lasse J. Laaksonen (Nokia)" w:date="2025-11-10T15:46:00Z" w16du:dateUtc="2025-11-10T13:46:00Z">
        <w:r w:rsidRPr="00355A4C" w:rsidDel="000C7736">
          <w:rPr>
            <w:rFonts w:eastAsia="SimSun"/>
          </w:rPr>
          <w:delText>3GPP TS 26.251: "</w:delText>
        </w:r>
        <w:r w:rsidRPr="00355A4C" w:rsidDel="000C7736">
          <w:delText>Codec for Immersive Voice and Audio Services (IVAS); C code (fixed-point)".</w:delText>
        </w:r>
      </w:del>
      <w:bookmarkEnd w:id="13"/>
      <w:ins w:id="16" w:author="Lasse J. Laaksonen (Nokia)" w:date="2025-11-10T15:46:00Z" w16du:dateUtc="2025-11-10T13:46:00Z">
        <w:r w:rsidR="000C7736">
          <w:rPr>
            <w:rFonts w:eastAsia="SimSun"/>
          </w:rPr>
          <w:t>void</w:t>
        </w:r>
      </w:ins>
      <w:ins w:id="17" w:author="Lasse J. Laaksonen (Nokia)" w:date="2025-11-10T15:47:00Z" w16du:dateUtc="2025-11-10T13:47:00Z">
        <w:r w:rsidR="008122C4">
          <w:rPr>
            <w:rFonts w:eastAsia="SimSun"/>
          </w:rPr>
          <w:t>)</w:t>
        </w:r>
      </w:ins>
    </w:p>
    <w:p w14:paraId="13630660" w14:textId="77777777" w:rsidR="00FA1733" w:rsidRPr="00355A4C" w:rsidRDefault="00FA1733" w:rsidP="00FA1733">
      <w:pPr>
        <w:pStyle w:val="EX"/>
        <w:ind w:left="0" w:firstLine="0"/>
        <w:rPr>
          <w:rFonts w:eastAsia="SimSun"/>
        </w:rPr>
      </w:pPr>
      <w:r w:rsidRPr="00355A4C">
        <w:rPr>
          <w:rFonts w:eastAsia="SimSun"/>
        </w:rPr>
        <w:t>[8]</w:t>
      </w:r>
      <w:r w:rsidRPr="00355A4C">
        <w:rPr>
          <w:rFonts w:eastAsia="SimSun"/>
        </w:rPr>
        <w:tab/>
      </w:r>
      <w:r w:rsidRPr="00355A4C">
        <w:rPr>
          <w:rFonts w:eastAsia="SimSun"/>
        </w:rPr>
        <w:tab/>
        <w:t>3GPP TS 26.252: "</w:t>
      </w:r>
      <w:r w:rsidRPr="00355A4C">
        <w:t>Codec for Immersive Voice and Audio Services (IVAS); Test Sequences".</w:t>
      </w:r>
    </w:p>
    <w:p w14:paraId="58F85F06" w14:textId="77777777" w:rsidR="00FA1733" w:rsidRPr="00355A4C" w:rsidRDefault="00FA1733" w:rsidP="00FA1733">
      <w:pPr>
        <w:pStyle w:val="EX"/>
        <w:ind w:left="0" w:firstLine="0"/>
      </w:pPr>
      <w:bookmarkStart w:id="18" w:name="_Ref150267949"/>
      <w:r w:rsidRPr="00355A4C">
        <w:t>[9]</w:t>
      </w:r>
      <w:r w:rsidRPr="00355A4C">
        <w:tab/>
      </w:r>
      <w:r w:rsidRPr="00355A4C">
        <w:tab/>
      </w:r>
      <w:r w:rsidRPr="00355A4C">
        <w:rPr>
          <w:rFonts w:eastAsia="SimSun"/>
        </w:rPr>
        <w:t>3GPP TS 26.254: "</w:t>
      </w:r>
      <w:r w:rsidRPr="00355A4C">
        <w:t>Codec for Immersive Voice and Audio Services (IVAS); Rendering".</w:t>
      </w:r>
      <w:bookmarkEnd w:id="18"/>
    </w:p>
    <w:p w14:paraId="4B625454" w14:textId="77777777" w:rsidR="00FA1733" w:rsidRPr="00355A4C" w:rsidRDefault="00FA1733" w:rsidP="00FA1733">
      <w:pPr>
        <w:pStyle w:val="EX"/>
        <w:ind w:left="0" w:firstLine="0"/>
      </w:pPr>
      <w:r w:rsidRPr="00355A4C">
        <w:t>[10]</w:t>
      </w:r>
      <w:r w:rsidRPr="00355A4C">
        <w:tab/>
      </w:r>
      <w:r w:rsidRPr="00355A4C">
        <w:rPr>
          <w:rFonts w:eastAsia="SimSun"/>
        </w:rPr>
        <w:t>3GPP TS 26.255: "</w:t>
      </w:r>
      <w:r w:rsidRPr="00355A4C">
        <w:t>Codec for Immersive Voice and Audio Services (IVAS); Error concealment of lost packets".</w:t>
      </w:r>
    </w:p>
    <w:p w14:paraId="1649EA9E" w14:textId="77777777" w:rsidR="00FA1733" w:rsidRPr="00355A4C" w:rsidRDefault="00FA1733" w:rsidP="00FA1733">
      <w:pPr>
        <w:pStyle w:val="EX"/>
        <w:ind w:left="0" w:firstLine="0"/>
      </w:pPr>
      <w:bookmarkStart w:id="19" w:name="_Ref156325015"/>
      <w:r w:rsidRPr="00355A4C">
        <w:t>[11]</w:t>
      </w:r>
      <w:r w:rsidRPr="00355A4C">
        <w:tab/>
      </w:r>
      <w:r w:rsidRPr="00355A4C">
        <w:rPr>
          <w:rFonts w:eastAsia="SimSun"/>
        </w:rPr>
        <w:t>3GPP TS 26.256: "</w:t>
      </w:r>
      <w:r w:rsidRPr="00355A4C">
        <w:t>Codec for Immersive Voice and Audio Services (IVAS); Jitter Buffer Management".</w:t>
      </w:r>
      <w:bookmarkEnd w:id="19"/>
    </w:p>
    <w:p w14:paraId="2CBA698B" w14:textId="3567F569" w:rsidR="00FA1733" w:rsidRPr="00355A4C" w:rsidRDefault="00FA1733" w:rsidP="00FA1733">
      <w:pPr>
        <w:pStyle w:val="EX"/>
        <w:ind w:left="0" w:firstLine="0"/>
      </w:pPr>
      <w:bookmarkStart w:id="20" w:name="_Ref149645419"/>
      <w:r w:rsidRPr="00355A4C">
        <w:t>[12]</w:t>
      </w:r>
      <w:r w:rsidRPr="00355A4C">
        <w:tab/>
      </w:r>
      <w:r w:rsidRPr="00355A4C">
        <w:rPr>
          <w:rFonts w:eastAsia="SimSun"/>
        </w:rPr>
        <w:t>3GPP TS 26.258: "</w:t>
      </w:r>
      <w:r w:rsidRPr="00355A4C">
        <w:t>Codec for Immersive Voice and Audio Services (IVAS); C code (floating point)".</w:t>
      </w:r>
      <w:bookmarkEnd w:id="20"/>
    </w:p>
    <w:p w14:paraId="3265B45F" w14:textId="77777777" w:rsidR="00487C20" w:rsidRDefault="00487C20">
      <w:pPr>
        <w:rPr>
          <w:noProof/>
        </w:rPr>
      </w:pPr>
    </w:p>
    <w:p w14:paraId="57C4032F" w14:textId="5525C089" w:rsidR="00CF758E" w:rsidRDefault="00CF758E" w:rsidP="00550621">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w:t>
      </w:r>
      <w:r>
        <w:rPr>
          <w:noProof/>
        </w:rPr>
        <w:fldChar w:fldCharType="end"/>
      </w:r>
    </w:p>
    <w:p w14:paraId="4DB0E9DE" w14:textId="77777777" w:rsidR="00CF758E" w:rsidRPr="00355A4C" w:rsidRDefault="00CF758E" w:rsidP="00CF758E">
      <w:pPr>
        <w:pStyle w:val="Heading2"/>
      </w:pPr>
      <w:bookmarkStart w:id="21" w:name="_Toc152693111"/>
      <w:bookmarkStart w:id="22" w:name="_Toc156489295"/>
      <w:bookmarkStart w:id="23" w:name="_Toc156813949"/>
      <w:bookmarkStart w:id="24" w:name="_Toc157153149"/>
      <w:bookmarkStart w:id="25" w:name="_Toc210592261"/>
      <w:r w:rsidRPr="00355A4C">
        <w:t>4.1</w:t>
      </w:r>
      <w:r w:rsidRPr="00355A4C">
        <w:tab/>
        <w:t>Introduction</w:t>
      </w:r>
      <w:bookmarkEnd w:id="21"/>
      <w:bookmarkEnd w:id="22"/>
      <w:bookmarkEnd w:id="23"/>
      <w:bookmarkEnd w:id="24"/>
      <w:bookmarkEnd w:id="25"/>
    </w:p>
    <w:p w14:paraId="1708D938" w14:textId="77777777" w:rsidR="00CF758E" w:rsidRPr="00355A4C" w:rsidRDefault="00CF758E" w:rsidP="00CF758E">
      <w:r w:rsidRPr="00355A4C">
        <w:t>The present document is a detailed algorithmic description of the Immersive Voice and Audio Services (IVAS) coder. The IVAS coder is a framework for low-delay speech- and audio coding and rendering targeting stereo or immersive audio communication. It comprises:</w:t>
      </w:r>
    </w:p>
    <w:p w14:paraId="4981FE94" w14:textId="77777777" w:rsidR="00CF758E" w:rsidRPr="00355A4C" w:rsidRDefault="00CF758E" w:rsidP="00CF758E">
      <w:pPr>
        <w:pStyle w:val="B1"/>
      </w:pPr>
      <w:r w:rsidRPr="00355A4C">
        <w:t>-</w:t>
      </w:r>
      <w:r w:rsidRPr="00355A4C">
        <w:tab/>
        <w:t>encoder,</w:t>
      </w:r>
    </w:p>
    <w:p w14:paraId="1B104750" w14:textId="77777777" w:rsidR="00CF758E" w:rsidRPr="00355A4C" w:rsidRDefault="00CF758E" w:rsidP="00CF758E">
      <w:pPr>
        <w:pStyle w:val="B1"/>
      </w:pPr>
      <w:r w:rsidRPr="00355A4C">
        <w:t>-</w:t>
      </w:r>
      <w:r w:rsidRPr="00355A4C">
        <w:tab/>
        <w:t>decoder, and</w:t>
      </w:r>
    </w:p>
    <w:p w14:paraId="5A8C8FD8" w14:textId="77777777" w:rsidR="00CF758E" w:rsidRPr="00355A4C" w:rsidRDefault="00CF758E" w:rsidP="00CF758E">
      <w:pPr>
        <w:pStyle w:val="B1"/>
      </w:pPr>
      <w:r w:rsidRPr="00355A4C">
        <w:t>-</w:t>
      </w:r>
      <w:r w:rsidRPr="00355A4C">
        <w:tab/>
        <w:t>renderer.</w:t>
      </w:r>
    </w:p>
    <w:p w14:paraId="5D772BC2" w14:textId="77777777" w:rsidR="00CF758E" w:rsidRPr="00355A4C" w:rsidRDefault="00CF758E" w:rsidP="00CF758E">
      <w:r w:rsidRPr="00355A4C">
        <w:t>The procedure of this document is mandatory for implementation in all network entities and User Equipment (UE)s supporting the IVAS coder.</w:t>
      </w:r>
    </w:p>
    <w:p w14:paraId="425EE62B" w14:textId="0FF951B6" w:rsidR="00CF758E" w:rsidRDefault="00CF758E" w:rsidP="00CF758E">
      <w:pPr>
        <w:rPr>
          <w:noProof/>
        </w:rPr>
      </w:pPr>
      <w:r w:rsidRPr="00355A4C">
        <w:t>The present document does not describe the C code of the IVAS coder. In the case of discrepancy between the algorithmic description in the present document and its C code specification</w:t>
      </w:r>
      <w:del w:id="26" w:author="Lasse J. Laaksonen (Nokia)" w:date="2025-11-10T15:52:00Z" w16du:dateUtc="2025-11-10T13:52:00Z">
        <w:r w:rsidRPr="00355A4C" w:rsidDel="00CF758E">
          <w:delText>s</w:delText>
        </w:r>
      </w:del>
      <w:r w:rsidRPr="00355A4C">
        <w:t xml:space="preserve"> contained in </w:t>
      </w:r>
      <w:del w:id="27" w:author="Lasse J. Laaksonen (Nokia)" w:date="2025-11-10T15:52:00Z" w16du:dateUtc="2025-11-10T13:52:00Z">
        <w:r w:rsidRPr="00355A4C" w:rsidDel="00CF758E">
          <w:delText xml:space="preserve">[7], </w:delText>
        </w:r>
      </w:del>
      <w:r w:rsidRPr="00355A4C">
        <w:t>[12]</w:t>
      </w:r>
      <w:ins w:id="28" w:author="Lasse J. Laaksonen (Nokia)" w:date="2025-11-10T15:52:00Z" w16du:dateUtc="2025-11-10T13:52:00Z">
        <w:r>
          <w:t>,</w:t>
        </w:r>
      </w:ins>
      <w:r w:rsidRPr="00355A4C">
        <w:t xml:space="preserve"> the C code specification</w:t>
      </w:r>
      <w:del w:id="29" w:author="Lasse J. Laaksonen (Nokia)" w:date="2025-11-10T15:52:00Z" w16du:dateUtc="2025-11-10T13:52:00Z">
        <w:r w:rsidRPr="00355A4C" w:rsidDel="00CF758E">
          <w:delText>s</w:delText>
        </w:r>
      </w:del>
      <w:r w:rsidRPr="00355A4C">
        <w:t xml:space="preserve"> prevail</w:t>
      </w:r>
      <w:ins w:id="30" w:author="Lasse J. Laaksonen (Nokia)" w:date="2025-11-10T15:52:00Z" w16du:dateUtc="2025-11-10T13:52:00Z">
        <w:r>
          <w:t>s</w:t>
        </w:r>
      </w:ins>
      <w:r w:rsidRPr="00355A4C">
        <w:t>.</w:t>
      </w:r>
    </w:p>
    <w:p w14:paraId="068BB044" w14:textId="77777777" w:rsidR="007C5DCA" w:rsidRDefault="007C5DCA">
      <w:pPr>
        <w:rPr>
          <w:noProof/>
        </w:rPr>
      </w:pPr>
    </w:p>
    <w:p w14:paraId="6A307908" w14:textId="26E56E3B" w:rsidR="007C5DCA" w:rsidRDefault="007C5DCA" w:rsidP="00550621">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3</w:t>
      </w:r>
      <w:r>
        <w:rPr>
          <w:noProof/>
        </w:rPr>
        <w:fldChar w:fldCharType="end"/>
      </w:r>
    </w:p>
    <w:p w14:paraId="5849CECA" w14:textId="77777777" w:rsidR="007C5DCA" w:rsidRPr="00355A4C" w:rsidRDefault="007C5DCA" w:rsidP="007C5DCA">
      <w:pPr>
        <w:pStyle w:val="Heading3"/>
      </w:pPr>
      <w:bookmarkStart w:id="31" w:name="_Toc152693131"/>
      <w:bookmarkStart w:id="32" w:name="_Toc156489315"/>
      <w:bookmarkStart w:id="33" w:name="_Toc156813969"/>
      <w:bookmarkStart w:id="34" w:name="_Toc157153169"/>
      <w:bookmarkStart w:id="35" w:name="_Toc210592281"/>
      <w:r w:rsidRPr="00355A4C">
        <w:t>4.5.4</w:t>
      </w:r>
      <w:r w:rsidRPr="00355A4C">
        <w:tab/>
        <w:t>Interface for external rendering</w:t>
      </w:r>
      <w:bookmarkEnd w:id="31"/>
      <w:bookmarkEnd w:id="32"/>
      <w:bookmarkEnd w:id="33"/>
      <w:bookmarkEnd w:id="34"/>
      <w:bookmarkEnd w:id="35"/>
    </w:p>
    <w:p w14:paraId="228EF466" w14:textId="44C243D1" w:rsidR="007C5DCA" w:rsidRPr="00355A4C" w:rsidRDefault="007C5DCA" w:rsidP="007C5DCA">
      <w:r w:rsidRPr="00355A4C">
        <w:t xml:space="preserve">IVAS renderer and its interface provide support to IVAS codec design constraints. The details of the rendering library API are provided in </w:t>
      </w:r>
      <w:del w:id="36" w:author="Lasse J. Laaksonen (Nokia)" w:date="2025-11-10T15:54:00Z" w16du:dateUtc="2025-11-10T13:54:00Z">
        <w:r w:rsidRPr="00355A4C" w:rsidDel="007C5DCA">
          <w:delText xml:space="preserve">[7] for the fixed-point code and </w:delText>
        </w:r>
      </w:del>
      <w:r w:rsidRPr="00355A4C">
        <w:t>[12] for the floating-point code. The details of the rendering library API are provided in [9].</w:t>
      </w:r>
    </w:p>
    <w:p w14:paraId="5CD479AE" w14:textId="77777777" w:rsidR="00886D31" w:rsidRDefault="00886D31">
      <w:pPr>
        <w:rPr>
          <w:noProof/>
        </w:rPr>
      </w:pPr>
    </w:p>
    <w:p w14:paraId="2799019C" w14:textId="7F35199A" w:rsidR="00886D31" w:rsidRDefault="00886D31" w:rsidP="00550621">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lastRenderedPageBreak/>
        <w:t xml:space="preserve">CHANGE </w:t>
      </w:r>
      <w:r>
        <w:rPr>
          <w:noProof/>
        </w:rPr>
        <w:fldChar w:fldCharType="begin"/>
      </w:r>
      <w:r>
        <w:rPr>
          <w:noProof/>
        </w:rPr>
        <w:instrText xml:space="preserve"> SEQ NumChange </w:instrText>
      </w:r>
      <w:r>
        <w:rPr>
          <w:noProof/>
        </w:rPr>
        <w:fldChar w:fldCharType="separate"/>
      </w:r>
      <w:r w:rsidR="0099575D">
        <w:rPr>
          <w:noProof/>
        </w:rPr>
        <w:t>4</w:t>
      </w:r>
      <w:r>
        <w:rPr>
          <w:noProof/>
        </w:rPr>
        <w:fldChar w:fldCharType="end"/>
      </w:r>
    </w:p>
    <w:p w14:paraId="3A7B9463" w14:textId="77777777" w:rsidR="0099575D" w:rsidRPr="00355A4C" w:rsidRDefault="0099575D" w:rsidP="0099575D">
      <w:pPr>
        <w:pStyle w:val="H6"/>
      </w:pPr>
      <w:bookmarkStart w:id="37" w:name="_CR5_3_3_3_6_4_3"/>
      <w:r w:rsidRPr="00355A4C">
        <w:t>5.3.3.3.6.4.3</w:t>
      </w:r>
      <w:r w:rsidRPr="00355A4C">
        <w:tab/>
        <w:t>2-Stage Split/AVQ Quantizer</w:t>
      </w:r>
    </w:p>
    <w:bookmarkEnd w:id="37"/>
    <w:p w14:paraId="31F86CC3" w14:textId="77777777" w:rsidR="0099575D" w:rsidRPr="00355A4C" w:rsidRDefault="0099575D" w:rsidP="0099575D">
      <w:r w:rsidRPr="00355A4C">
        <w:t xml:space="preserve">The 2-stage Split/AVQ quantizer is used at bitrates above 64 kbps and in any bitrate if the core sampling rate is 16 kHz. It consists of two stages with separate vector quantizers. The first stage vector quantizer is a stochastic split VQ which performs a fixed rate quantization. After the first stage, a residual vector is calculated, and the residual vector is further quantized using an Algebraic Vector Quantizer (AVQ) in the second stage which performs a variable rate quantization. In the joint encoding mode, the first stage is skipped for the side SNS parameters, and the residual is set to zero which results in </w:t>
      </w:r>
      <m:oMath>
        <m:sSub>
          <m:sSubPr>
            <m:ctrlPr>
              <w:rPr>
                <w:rFonts w:ascii="Cambria Math" w:hAnsi="Cambria Math"/>
                <w:i/>
              </w:rPr>
            </m:ctrlPr>
          </m:sSubPr>
          <m:e>
            <m:r>
              <w:rPr>
                <w:rFonts w:ascii="Cambria Math" w:hAnsi="Cambria Math"/>
              </w:rPr>
              <m:t>SNS</m:t>
            </m:r>
          </m:e>
          <m:sub>
            <m:r>
              <w:rPr>
                <w:rFonts w:ascii="Cambria Math" w:hAnsi="Cambria Math"/>
              </w:rPr>
              <m:t>side</m:t>
            </m:r>
          </m:sub>
        </m:sSub>
      </m:oMath>
      <w:r w:rsidRPr="00355A4C">
        <w:t xml:space="preserve">being directly quantized by the second stage AVQ only, as is depicted in Figure </w:t>
      </w:r>
      <w:r w:rsidRPr="00355A4C">
        <w:rPr>
          <w:noProof/>
        </w:rPr>
        <w:t>5.3</w:t>
      </w:r>
      <w:r w:rsidRPr="00355A4C">
        <w:noBreakHyphen/>
      </w:r>
      <w:r w:rsidRPr="00355A4C">
        <w:rPr>
          <w:noProof/>
        </w:rPr>
        <w:t>39</w:t>
      </w:r>
      <w:r w:rsidRPr="00355A4C">
        <w:t>.</w:t>
      </w:r>
    </w:p>
    <w:p w14:paraId="227143AB" w14:textId="77777777" w:rsidR="0099575D" w:rsidRPr="00355A4C" w:rsidRDefault="004B3444" w:rsidP="0099575D">
      <w:pPr>
        <w:pStyle w:val="TH"/>
      </w:pPr>
      <w:r w:rsidRPr="00355A4C">
        <w:rPr>
          <w:noProof/>
        </w:rPr>
        <w:object w:dxaOrig="3646" w:dyaOrig="8416" w14:anchorId="4F0A73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0pt;height:417.75pt;mso-width-percent:0;mso-height-percent:0;mso-width-percent:0;mso-height-percent:0" o:ole="">
            <v:imagedata r:id="rId16" o:title=""/>
          </v:shape>
          <o:OLEObject Type="Embed" ProgID="Visio.Drawing.15" ShapeID="_x0000_i1025" DrawAspect="Content" ObjectID="_1824404461" r:id="rId17"/>
        </w:object>
      </w:r>
    </w:p>
    <w:p w14:paraId="6E3DADE4" w14:textId="77777777" w:rsidR="0099575D" w:rsidRPr="00355A4C" w:rsidRDefault="0099575D" w:rsidP="0099575D">
      <w:pPr>
        <w:pStyle w:val="TF"/>
      </w:pPr>
      <w:bookmarkStart w:id="38" w:name="_Ref149554932"/>
      <w:bookmarkStart w:id="39" w:name="_CRFigure5_339"/>
      <w:bookmarkStart w:id="40" w:name="_Ref156373171"/>
      <w:r w:rsidRPr="00355A4C">
        <w:t xml:space="preserve">Figure </w:t>
      </w:r>
      <w:bookmarkEnd w:id="38"/>
      <w:bookmarkEnd w:id="39"/>
      <w:r w:rsidRPr="00355A4C">
        <w:rPr>
          <w:noProof/>
        </w:rPr>
        <w:t>5.3</w:t>
      </w:r>
      <w:r w:rsidRPr="00355A4C">
        <w:noBreakHyphen/>
      </w:r>
      <w:r w:rsidRPr="00355A4C">
        <w:rPr>
          <w:noProof/>
        </w:rPr>
        <w:t>39</w:t>
      </w:r>
      <w:bookmarkEnd w:id="40"/>
      <w:r w:rsidRPr="00355A4C">
        <w:t>: SNS parameter VQ encoding for long blocks in both channels</w:t>
      </w:r>
    </w:p>
    <w:p w14:paraId="4F44FB90" w14:textId="22C9DC08" w:rsidR="0099575D" w:rsidRPr="00355A4C" w:rsidRDefault="0099575D" w:rsidP="0099575D">
      <w:r w:rsidRPr="00355A4C">
        <w:t>The 1</w:t>
      </w:r>
      <w:r w:rsidRPr="00355A4C">
        <w:rPr>
          <w:vertAlign w:val="superscript"/>
        </w:rPr>
        <w:t>st</w:t>
      </w:r>
      <w:r w:rsidRPr="00355A4C">
        <w:t xml:space="preserve"> stage split VQ uses off-line trained stochastic codebooks of dimension 8 with 32 code vectors per codebook. Codebook selection depends on the split number (first split, second split) and the transform block size, see [</w:t>
      </w:r>
      <w:del w:id="41" w:author="Lasse J. Laaksonen (Nokia)" w:date="2025-11-10T16:01:00Z" w16du:dateUtc="2025-11-10T14:01:00Z">
        <w:r w:rsidRPr="00355A4C" w:rsidDel="0099575D">
          <w:delText>7</w:delText>
        </w:r>
      </w:del>
      <w:ins w:id="42" w:author="Lasse J. Laaksonen (Nokia)" w:date="2025-11-10T16:01:00Z" w16du:dateUtc="2025-11-10T14:01:00Z">
        <w:r>
          <w:t>12</w:t>
        </w:r>
      </w:ins>
      <w:r w:rsidRPr="00355A4C">
        <w:t>] for the definition of the codebooks. To reduce the overall size of the needed codebooks, dependency on the core sampling rate is removed by normalizing the input vectors to the first stage VQ. Normalization is done by subtracting a mean value from each scale parameter in the target vector:</w:t>
      </w:r>
    </w:p>
    <w:p w14:paraId="4B0B7F57" w14:textId="77777777" w:rsidR="0099575D" w:rsidRDefault="0099575D">
      <w:pPr>
        <w:rPr>
          <w:noProof/>
        </w:rPr>
      </w:pPr>
    </w:p>
    <w:p w14:paraId="6FFA4B35" w14:textId="332430DE" w:rsidR="0099575D" w:rsidRDefault="0099575D" w:rsidP="00550621">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5</w:t>
      </w:r>
      <w:r>
        <w:rPr>
          <w:noProof/>
        </w:rPr>
        <w:fldChar w:fldCharType="end"/>
      </w:r>
    </w:p>
    <w:p w14:paraId="4C04F54C" w14:textId="77777777" w:rsidR="00886D31" w:rsidRPr="00355A4C" w:rsidRDefault="00886D31" w:rsidP="00886D31">
      <w:pPr>
        <w:pStyle w:val="Heading4"/>
      </w:pPr>
      <w:bookmarkStart w:id="43" w:name="_Toc152693744"/>
      <w:bookmarkStart w:id="44" w:name="_Toc156490956"/>
      <w:bookmarkStart w:id="45" w:name="_Toc156814703"/>
      <w:bookmarkStart w:id="46" w:name="_Toc157153908"/>
      <w:bookmarkStart w:id="47" w:name="_Toc210593044"/>
      <w:r w:rsidRPr="00355A4C">
        <w:lastRenderedPageBreak/>
        <w:t>6.6.6.2</w:t>
      </w:r>
      <w:r w:rsidRPr="00355A4C">
        <w:tab/>
        <w:t>Codec reconfiguration in bitrate switching</w:t>
      </w:r>
      <w:bookmarkEnd w:id="43"/>
      <w:bookmarkEnd w:id="44"/>
      <w:bookmarkEnd w:id="45"/>
      <w:bookmarkEnd w:id="46"/>
      <w:bookmarkEnd w:id="47"/>
    </w:p>
    <w:p w14:paraId="75434770" w14:textId="77777777" w:rsidR="00886D31" w:rsidRPr="00355A4C" w:rsidRDefault="00886D31" w:rsidP="00886D31">
      <w:r w:rsidRPr="00355A4C">
        <w:t>Bitrate switching in ISM format mainly cause reconfiguration of the underlying SCE core-decoders as the bitrate might influence selection of the core-decoder tools to be used. If a bitrate switch causes the ISM mode to change from DiscISM to ParamISM, or the other way around, more reconfiguration is needed as the number of audio channels – and thus also the number of SCE core-decoder instances – changes. Note that this can only happen if the number of objects is 3 or 4, namely when switching from a bitrate that is lower than 48 kbps to a bitrate of 48 kbps or higher (or the other way around). The performed reconfigurations are:</w:t>
      </w:r>
    </w:p>
    <w:p w14:paraId="311883EE" w14:textId="77777777" w:rsidR="00886D31" w:rsidRPr="00355A4C" w:rsidRDefault="00886D31" w:rsidP="00886D31">
      <w:pPr>
        <w:pStyle w:val="B1"/>
      </w:pPr>
      <w:r w:rsidRPr="00355A4C">
        <w:t>-</w:t>
      </w:r>
      <w:r w:rsidRPr="00355A4C">
        <w:tab/>
        <w:t xml:space="preserve">Re-setting the core-decoder bitrates according to clause </w:t>
      </w:r>
      <w:r w:rsidRPr="00355A4C">
        <w:rPr>
          <w:lang w:val="en-US"/>
        </w:rPr>
        <w:t xml:space="preserve">5.6.2.3.1 step 1 and 2. </w:t>
      </w:r>
      <w:r w:rsidRPr="00355A4C">
        <w:t>This results in an initial equal bitrate distribution between the SCEs. The remaining steps are skipped.</w:t>
      </w:r>
    </w:p>
    <w:p w14:paraId="148A1F0D" w14:textId="77777777" w:rsidR="00886D31" w:rsidRPr="00355A4C" w:rsidRDefault="00886D31" w:rsidP="00886D31">
      <w:pPr>
        <w:pStyle w:val="B1"/>
      </w:pPr>
      <w:r w:rsidRPr="00355A4C">
        <w:t>-</w:t>
      </w:r>
      <w:r w:rsidRPr="00355A4C">
        <w:tab/>
        <w:t>Reconfiguration of the SCE core-decoders. This can include deallocation of old SCE core-decoders and/or setting up new ones in case the bitrate switch causes the ISM mode to change. This also includes reconfiguration and initializations of the HP20 output filters. For 3 or 4 objects, the number of transport channels can change when switching from a DiscISM bitrate to a ParamISM bitrate or vice versa. Memories of the high pass filters for persisting channels are not filled with zeros but carried over for signal continuity.</w:t>
      </w:r>
    </w:p>
    <w:p w14:paraId="11D5E42E" w14:textId="6FE1DA1A" w:rsidR="00886D31" w:rsidRPr="00355A4C" w:rsidRDefault="00886D31" w:rsidP="00886D31">
      <w:pPr>
        <w:pStyle w:val="B1"/>
      </w:pPr>
      <w:r w:rsidRPr="00355A4C">
        <w:t>-</w:t>
      </w:r>
      <w:r w:rsidRPr="00355A4C">
        <w:tab/>
        <w:t>Selecting the renderer if the ISM mode changes based on [</w:t>
      </w:r>
      <w:del w:id="48" w:author="Lasse J. Laaksonen (Nokia)" w:date="2025-11-10T15:59:00Z" w16du:dateUtc="2025-11-10T13:59:00Z">
        <w:r w:rsidRPr="00355A4C" w:rsidDel="0099575D">
          <w:delText>7</w:delText>
        </w:r>
      </w:del>
      <w:ins w:id="49" w:author="Lasse J. Laaksonen (Nokia)" w:date="2025-11-10T15:59:00Z" w16du:dateUtc="2025-11-10T13:59:00Z">
        <w:r w:rsidR="0099575D">
          <w:t>12</w:t>
        </w:r>
      </w:ins>
      <w:r w:rsidRPr="00355A4C">
        <w:t>], clause 5.1. Depending on the output config, changing the renderer can result in reconfiguration of HRTF data or the respective reverb module.</w:t>
      </w:r>
    </w:p>
    <w:p w14:paraId="559F83DD" w14:textId="77777777" w:rsidR="00886D31" w:rsidRPr="00355A4C" w:rsidRDefault="00886D31" w:rsidP="00886D31">
      <w:pPr>
        <w:pStyle w:val="B1"/>
      </w:pPr>
      <w:r w:rsidRPr="00355A4C">
        <w:t>-</w:t>
      </w:r>
      <w:r w:rsidRPr="00355A4C">
        <w:tab/>
        <w:t>Reconfiguring the JBM. This is dependent on whether the renderer changes or not, see 6.6.8.</w:t>
      </w:r>
    </w:p>
    <w:p w14:paraId="6392963E" w14:textId="77777777" w:rsidR="00886D31" w:rsidRPr="00355A4C" w:rsidRDefault="00886D31" w:rsidP="00886D31">
      <w:pPr>
        <w:pStyle w:val="B1"/>
      </w:pPr>
      <w:r w:rsidRPr="00355A4C">
        <w:t>-</w:t>
      </w:r>
      <w:r w:rsidRPr="00355A4C">
        <w:tab/>
        <w:t>Initializing or deallocating buffers and structures needed especially for ParamISM if the ISM mode changes. This includes initializing the ParamISM renderer structures and initializing DirAC-related structures if switching to a ParamISM bitrate. Then, also the prototype matrix and the interpolator states are initialized, see clause.</w:t>
      </w:r>
    </w:p>
    <w:p w14:paraId="2AAF6B0B" w14:textId="1E7D4B0C" w:rsidR="00886D31" w:rsidRDefault="00886D31" w:rsidP="00886D31">
      <w:pPr>
        <w:pStyle w:val="B1"/>
      </w:pPr>
      <w:r w:rsidRPr="00355A4C">
        <w:t>-</w:t>
      </w:r>
      <w:r w:rsidRPr="00355A4C">
        <w:tab/>
        <w:t>Reconfiguration of the CLDFB instances to match the current number of transport channels and the core-decoder setup.</w:t>
      </w:r>
    </w:p>
    <w:p w14:paraId="6F55DCCF" w14:textId="77777777" w:rsidR="00886D31" w:rsidRDefault="00886D31">
      <w:pPr>
        <w:rPr>
          <w:noProof/>
        </w:rPr>
      </w:pPr>
    </w:p>
    <w:p w14:paraId="69B760B2" w14:textId="4145C9A5" w:rsidR="00886D31" w:rsidRDefault="00886D31" w:rsidP="00550621">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99575D">
        <w:rPr>
          <w:noProof/>
        </w:rPr>
        <w:t>6</w:t>
      </w:r>
      <w:r>
        <w:rPr>
          <w:noProof/>
        </w:rPr>
        <w:fldChar w:fldCharType="end"/>
      </w:r>
    </w:p>
    <w:p w14:paraId="36012697" w14:textId="77777777" w:rsidR="00886D31" w:rsidRPr="00355A4C" w:rsidRDefault="00886D31" w:rsidP="00886D31">
      <w:pPr>
        <w:pStyle w:val="Heading3"/>
      </w:pPr>
      <w:bookmarkStart w:id="50" w:name="_Toc156936150"/>
      <w:bookmarkStart w:id="51" w:name="_Toc166434067"/>
      <w:bookmarkStart w:id="52" w:name="_Toc210593389"/>
      <w:r w:rsidRPr="00355A4C">
        <w:t>7.6.8</w:t>
      </w:r>
      <w:r w:rsidRPr="00355A4C">
        <w:tab/>
        <w:t>Interface for Split rendering</w:t>
      </w:r>
      <w:bookmarkEnd w:id="50"/>
      <w:bookmarkEnd w:id="51"/>
      <w:bookmarkEnd w:id="52"/>
    </w:p>
    <w:p w14:paraId="46638013" w14:textId="76C84EE5" w:rsidR="00886D31" w:rsidRDefault="00886D31">
      <w:r w:rsidRPr="00355A4C">
        <w:t xml:space="preserve">Split renderer and its interface provide support to ISAR codec design constraints. The details of the split rendering library API are provided in </w:t>
      </w:r>
      <w:del w:id="53" w:author="Lasse J. Laaksonen (Nokia)" w:date="2025-11-10T15:57:00Z" w16du:dateUtc="2025-11-10T13:57:00Z">
        <w:r w:rsidRPr="00355A4C" w:rsidDel="00886D31">
          <w:delText xml:space="preserve">[7] for the fixed-point code and </w:delText>
        </w:r>
      </w:del>
      <w:r w:rsidRPr="00355A4C">
        <w:t>[12] for the floating-point code. The details of the split rendering library API are provided in [9].</w:t>
      </w:r>
    </w:p>
    <w:p w14:paraId="001EBB39" w14:textId="77777777" w:rsidR="00886D31" w:rsidRDefault="00886D31">
      <w:pPr>
        <w:rPr>
          <w:noProof/>
        </w:rPr>
      </w:pPr>
    </w:p>
    <w:p w14:paraId="3E3E420B" w14:textId="77777777" w:rsidR="00E25512" w:rsidRDefault="00E25512" w:rsidP="00E2551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END OF CHANGES</w:t>
      </w:r>
    </w:p>
    <w:p w14:paraId="484C9D60" w14:textId="77777777" w:rsidR="00E25512" w:rsidRDefault="00E25512">
      <w:pPr>
        <w:rPr>
          <w:noProof/>
        </w:rPr>
      </w:pPr>
    </w:p>
    <w:sectPr w:rsidR="00E25512" w:rsidSect="001509A0">
      <w:headerReference w:type="even" r:id="rId18"/>
      <w:headerReference w:type="default" r:id="rId19"/>
      <w:headerReference w:type="first" r:id="rId20"/>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AAC92" w14:textId="77777777" w:rsidR="004B3444" w:rsidRDefault="004B3444">
      <w:r>
        <w:separator/>
      </w:r>
    </w:p>
  </w:endnote>
  <w:endnote w:type="continuationSeparator" w:id="0">
    <w:p w14:paraId="1220AD0C" w14:textId="77777777" w:rsidR="004B3444" w:rsidRDefault="004B3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ld">
    <w:altName w:val="Times New Roman"/>
    <w:panose1 w:val="020B0604020202020204"/>
    <w:charset w:val="00"/>
    <w:family w:val="roman"/>
    <w:notTrueType/>
    <w:pitch w:val="default"/>
  </w:font>
  <w:font w:name="CG Times (WN)">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LineDraw">
    <w:altName w:val="Arial"/>
    <w:panose1 w:val="020B0604020202020204"/>
    <w:charset w:val="02"/>
    <w:family w:val="modern"/>
    <w:pitch w:val="fixed"/>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Frutiger LT Com 45 Light">
    <w:altName w:val="Calibri"/>
    <w:panose1 w:val="020B0604020202020204"/>
    <w:charset w:val="4D"/>
    <w:family w:val="swiss"/>
    <w:pitch w:val="variable"/>
    <w:sig w:usb0="8000002F" w:usb1="5000204A" w:usb2="00000000" w:usb3="00000000" w:csb0="0000009B" w:csb1="00000000"/>
  </w:font>
  <w:font w:name="TimesNewRomanPSMT">
    <w:altName w:val="Times New Roman"/>
    <w:panose1 w:val="020B0604020202020204"/>
    <w:charset w:val="00"/>
    <w:family w:val="roman"/>
    <w:pitch w:val="default"/>
  </w:font>
  <w:font w:name="Arial-BoldMT">
    <w:altName w:val="Arial"/>
    <w:panose1 w:val="020B0604020202020204"/>
    <w:charset w:val="00"/>
    <w:family w:val="roman"/>
    <w:pitch w:val="default"/>
  </w:font>
  <w:font w:name="Frutiger LT Com 65 Bold">
    <w:altName w:val="Calibri"/>
    <w:panose1 w:val="020B0604020202020204"/>
    <w:charset w:val="00"/>
    <w:family w:val="swiss"/>
    <w:pitch w:val="variable"/>
    <w:sig w:usb0="800000AF"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Math">
    <w:altName w:val="Cambria"/>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4B5FD" w14:textId="77777777" w:rsidR="004B3444" w:rsidRDefault="004B3444">
      <w:r>
        <w:separator/>
      </w:r>
    </w:p>
  </w:footnote>
  <w:footnote w:type="continuationSeparator" w:id="0">
    <w:p w14:paraId="7E73FB62" w14:textId="77777777" w:rsidR="004B3444" w:rsidRDefault="004B3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C40EFF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8FA85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0BC930E"/>
    <w:lvl w:ilvl="0">
      <w:start w:val="1"/>
      <w:numFmt w:val="decimal"/>
      <w:pStyle w:val="ListNumber3"/>
      <w:lvlText w:val="%1."/>
      <w:lvlJc w:val="left"/>
      <w:pPr>
        <w:tabs>
          <w:tab w:val="num" w:pos="926"/>
        </w:tabs>
        <w:ind w:left="926" w:hanging="360"/>
      </w:pPr>
    </w:lvl>
  </w:abstractNum>
  <w:abstractNum w:abstractNumId="3" w15:restartNumberingAfterBreak="0">
    <w:nsid w:val="04875E76"/>
    <w:multiLevelType w:val="hybridMultilevel"/>
    <w:tmpl w:val="374A66CE"/>
    <w:lvl w:ilvl="0" w:tplc="7D48AE9A">
      <w:start w:val="1"/>
      <w:numFmt w:val="decimalZero"/>
      <w:pStyle w:val="Numbered0001"/>
      <w:lvlText w:val="[00%1]"/>
      <w:lvlJc w:val="left"/>
      <w:pPr>
        <w:tabs>
          <w:tab w:val="num" w:pos="2421"/>
        </w:tabs>
        <w:ind w:left="2061" w:hanging="360"/>
      </w:pPr>
      <w:rPr>
        <w:rFonts w:ascii="Times New Roman" w:hAnsi="Times New Roman" w:cs="Times New Roman" w:hint="default"/>
        <w:b/>
        <w:i w:val="0"/>
        <w:color w:val="auto"/>
        <w:sz w:val="24"/>
      </w:rPr>
    </w:lvl>
    <w:lvl w:ilvl="1" w:tplc="FFFFFFFF">
      <w:start w:val="1"/>
      <w:numFmt w:val="bullet"/>
      <w:pStyle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9890DFD"/>
    <w:multiLevelType w:val="hybridMultilevel"/>
    <w:tmpl w:val="D08631CE"/>
    <w:styleLink w:val="Aufzhlung1"/>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C3A0839"/>
    <w:multiLevelType w:val="multilevel"/>
    <w:tmpl w:val="AC5CC664"/>
    <w:lvl w:ilvl="0">
      <w:start w:val="1"/>
      <w:numFmt w:val="decimal"/>
      <w:pStyle w:val="h1"/>
      <w:lvlText w:val="%1."/>
      <w:lvlJc w:val="left"/>
      <w:pPr>
        <w:ind w:left="360" w:hanging="360"/>
      </w:pPr>
      <w:rPr>
        <w:lang w:val="en-GB"/>
      </w:rPr>
    </w:lvl>
    <w:lvl w:ilvl="1">
      <w:start w:val="1"/>
      <w:numFmt w:val="decimal"/>
      <w:pStyle w:val="h2"/>
      <w:isLgl/>
      <w:lvlText w:val="%1.%2"/>
      <w:lvlJc w:val="left"/>
      <w:pPr>
        <w:ind w:left="720" w:hanging="720"/>
      </w:pPr>
      <w:rPr>
        <w:rFonts w:hint="default"/>
      </w:rPr>
    </w:lvl>
    <w:lvl w:ilvl="2">
      <w:start w:val="1"/>
      <w:numFmt w:val="decimal"/>
      <w:pStyle w:val="h3"/>
      <w:lvlText w:val="%1.%2.%3"/>
      <w:lvlJc w:val="left"/>
      <w:pPr>
        <w:ind w:left="720" w:hanging="720"/>
      </w:pPr>
    </w:lvl>
    <w:lvl w:ilvl="3">
      <w:start w:val="1"/>
      <w:numFmt w:val="decimal"/>
      <w:pStyle w:val="h3a"/>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7E12257"/>
    <w:multiLevelType w:val="multilevel"/>
    <w:tmpl w:val="7624E2A8"/>
    <w:styleLink w:val="AufzhlungStrich"/>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7" w15:restartNumberingAfterBreak="0">
    <w:nsid w:val="2B063202"/>
    <w:multiLevelType w:val="hybridMultilevel"/>
    <w:tmpl w:val="51160E08"/>
    <w:styleLink w:val="IVASannexheadings1"/>
    <w:lvl w:ilvl="0" w:tplc="D29E9BC8">
      <w:start w:val="5"/>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E9C437D"/>
    <w:multiLevelType w:val="multilevel"/>
    <w:tmpl w:val="14E2A86A"/>
    <w:styleLink w:val="AufzhlungStrich3"/>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418" w:hanging="1418"/>
      </w:pPr>
    </w:lvl>
    <w:lvl w:ilvl="4">
      <w:start w:val="1"/>
      <w:numFmt w:val="decimal"/>
      <w:lvlText w:val="%1.%2.%3.%4"/>
      <w:lvlJc w:val="left"/>
      <w:pPr>
        <w:ind w:left="1701" w:hanging="1701"/>
      </w:pPr>
    </w:lvl>
    <w:lvl w:ilvl="5">
      <w:start w:val="1"/>
      <w:numFmt w:val="decimal"/>
      <w:lvlText w:val="%1.%2.%3.%4"/>
      <w:lvlJc w:val="left"/>
      <w:pPr>
        <w:ind w:left="1985" w:hanging="1985"/>
      </w:pPr>
    </w:lvl>
    <w:lvl w:ilvl="6">
      <w:start w:val="1"/>
      <w:numFmt w:val="decimal"/>
      <w:lvlText w:val="%1.%2.%3.%4.%5.%6.%7"/>
      <w:lvlJc w:val="left"/>
      <w:pPr>
        <w:ind w:left="1985" w:hanging="1985"/>
      </w:pPr>
    </w:lvl>
    <w:lvl w:ilvl="7">
      <w:start w:val="1"/>
      <w:numFmt w:val="decimal"/>
      <w:lvlText w:val="%1.%2.%3.%4.%5.%6.%7.%8"/>
      <w:lvlJc w:val="left"/>
      <w:pPr>
        <w:ind w:left="1985" w:hanging="1985"/>
      </w:pPr>
    </w:lvl>
    <w:lvl w:ilvl="8">
      <w:start w:val="1"/>
      <w:numFmt w:val="decimal"/>
      <w:lvlText w:val="%1.%2.%3.%4.%5.%6.%7.%8.%9"/>
      <w:lvlJc w:val="left"/>
      <w:pPr>
        <w:ind w:left="1985" w:hanging="1985"/>
      </w:pPr>
    </w:lvl>
  </w:abstractNum>
  <w:abstractNum w:abstractNumId="9" w15:restartNumberingAfterBreak="0">
    <w:nsid w:val="30556D14"/>
    <w:multiLevelType w:val="multilevel"/>
    <w:tmpl w:val="D47A0E3A"/>
    <w:styleLink w:val="References"/>
    <w:lvl w:ilvl="0">
      <w:start w:val="1"/>
      <w:numFmt w:val="upperLetter"/>
      <w:suff w:val="space"/>
      <w:lvlText w:val="Annex %1"/>
      <w:lvlJc w:val="left"/>
      <w:pPr>
        <w:ind w:left="0" w:firstLine="0"/>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color w:val="000000" w:themeColor="text1"/>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985" w:hanging="1985"/>
      </w:pPr>
      <w:rPr>
        <w:rFonts w:hint="default"/>
      </w:rPr>
    </w:lvl>
    <w:lvl w:ilvl="7">
      <w:start w:val="1"/>
      <w:numFmt w:val="decimal"/>
      <w:lvlText w:val="%1.%2.%3.%4.%5.%6.%7.%8"/>
      <w:lvlJc w:val="left"/>
      <w:pPr>
        <w:ind w:left="1985" w:hanging="1985"/>
      </w:pPr>
      <w:rPr>
        <w:rFonts w:hint="default"/>
      </w:rPr>
    </w:lvl>
    <w:lvl w:ilvl="8">
      <w:start w:val="1"/>
      <w:numFmt w:val="decimal"/>
      <w:lvlText w:val="%1.%2.%3.%4.%5.%6.%7.%8.%9"/>
      <w:lvlJc w:val="left"/>
      <w:pPr>
        <w:ind w:left="1985" w:hanging="1985"/>
      </w:pPr>
      <w:rPr>
        <w:rFonts w:hint="default"/>
      </w:rPr>
    </w:lvl>
  </w:abstractNum>
  <w:abstractNum w:abstractNumId="10" w15:restartNumberingAfterBreak="0">
    <w:nsid w:val="467E0749"/>
    <w:multiLevelType w:val="hybridMultilevel"/>
    <w:tmpl w:val="96B88CCE"/>
    <w:lvl w:ilvl="0" w:tplc="746CD6CA">
      <w:start w:val="1"/>
      <w:numFmt w:val="decimal"/>
      <w:pStyle w:val="Descriptiontext"/>
      <w:lvlText w:val="[%1]"/>
      <w:lvlJc w:val="left"/>
      <w:pPr>
        <w:tabs>
          <w:tab w:val="num" w:pos="1247"/>
        </w:tabs>
        <w:ind w:left="1247" w:hanging="1247"/>
      </w:pPr>
      <w:rPr>
        <w:rFonts w:ascii="Times New Roman" w:hAnsi="Times New Roman" w:hint="default"/>
        <w:b/>
        <w:i w:val="0"/>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480A648C"/>
    <w:multiLevelType w:val="multilevel"/>
    <w:tmpl w:val="D8FE0516"/>
    <w:lvl w:ilvl="0">
      <w:start w:val="6"/>
      <w:numFmt w:val="decimal"/>
      <w:pStyle w:val="Formatvorlageberschrift2"/>
      <w:lvlText w:val="%1."/>
      <w:lvlJc w:val="left"/>
      <w:pPr>
        <w:tabs>
          <w:tab w:val="num" w:pos="360"/>
        </w:tabs>
        <w:ind w:left="360" w:hanging="360"/>
      </w:pPr>
      <w:rPr>
        <w:rFonts w:hint="default"/>
      </w:rPr>
    </w:lvl>
    <w:lvl w:ilvl="1">
      <w:start w:val="7"/>
      <w:numFmt w:val="decimal"/>
      <w:pStyle w:val="Formatvorlageberschrift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D8B0A6C"/>
    <w:multiLevelType w:val="hybridMultilevel"/>
    <w:tmpl w:val="D044402A"/>
    <w:lvl w:ilvl="0" w:tplc="88FCB2B8">
      <w:start w:val="1"/>
      <w:numFmt w:val="decimal"/>
      <w:pStyle w:val="Text"/>
      <w:lvlText w:val="[000%1]"/>
      <w:lvlJc w:val="left"/>
      <w:pPr>
        <w:tabs>
          <w:tab w:val="num" w:pos="720"/>
        </w:tabs>
        <w:ind w:left="0" w:firstLine="0"/>
      </w:pPr>
      <w:rPr>
        <w:rFonts w:hint="default"/>
        <w:b/>
        <w:i w:val="0"/>
        <w:sz w:val="22"/>
      </w:rPr>
    </w:lvl>
    <w:lvl w:ilvl="1" w:tplc="ABC2DBE2">
      <w:start w:val="1"/>
      <mc:AlternateContent>
        <mc:Choice Requires="w14">
          <w:numFmt w:val="custom" w:format="001, 002, 003, ..."/>
        </mc:Choice>
        <mc:Fallback>
          <w:numFmt w:val="decimal"/>
        </mc:Fallback>
      </mc:AlternateContent>
      <w:pStyle w:val="Text"/>
      <w:lvlText w:val="[0%2]"/>
      <w:lvlJc w:val="left"/>
      <w:pPr>
        <w:tabs>
          <w:tab w:val="num" w:pos="720"/>
        </w:tabs>
        <w:ind w:left="0" w:firstLine="0"/>
      </w:pPr>
      <w:rPr>
        <w:rFonts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2B204A"/>
    <w:multiLevelType w:val="multilevel"/>
    <w:tmpl w:val="F67201C6"/>
    <w:styleLink w:val="IVASreferences"/>
    <w:lvl w:ilvl="0">
      <w:start w:val="1"/>
      <w:numFmt w:val="upperLetter"/>
      <w:suff w:val="space"/>
      <w:lvlText w:val="Annex %1"/>
      <w:lvlJc w:val="left"/>
      <w:pPr>
        <w:ind w:left="0" w:firstLine="0"/>
      </w:pPr>
      <w:rPr>
        <w:rFonts w:hint="default"/>
      </w:rPr>
    </w:lvl>
    <w:lvl w:ilvl="1">
      <w:start w:val="1"/>
      <w:numFmt w:val="decimal"/>
      <w:pStyle w:val="AnnexH1"/>
      <w:lvlText w:val="%1.%2"/>
      <w:lvlJc w:val="left"/>
      <w:pPr>
        <w:ind w:left="1134" w:hanging="1134"/>
      </w:pPr>
      <w:rPr>
        <w:rFonts w:hint="default"/>
      </w:rPr>
    </w:lvl>
    <w:lvl w:ilvl="2">
      <w:start w:val="1"/>
      <w:numFmt w:val="decimal"/>
      <w:pStyle w:val="AnnexH2"/>
      <w:lvlText w:val="%1.%2.%3"/>
      <w:lvlJc w:val="left"/>
      <w:pPr>
        <w:ind w:left="1134" w:hanging="1134"/>
      </w:pPr>
      <w:rPr>
        <w:rFonts w:hint="default"/>
        <w:color w:val="000000" w:themeColor="text1"/>
      </w:rPr>
    </w:lvl>
    <w:lvl w:ilvl="3">
      <w:start w:val="1"/>
      <w:numFmt w:val="decimal"/>
      <w:pStyle w:val="AnnexH3"/>
      <w:lvlText w:val="%1.%2.%3.%4"/>
      <w:lvlJc w:val="left"/>
      <w:pPr>
        <w:ind w:left="1134" w:hanging="1134"/>
      </w:pPr>
      <w:rPr>
        <w:rFonts w:hint="default"/>
      </w:rPr>
    </w:lvl>
    <w:lvl w:ilvl="4">
      <w:start w:val="1"/>
      <w:numFmt w:val="decimal"/>
      <w:pStyle w:val="AnnexH4"/>
      <w:lvlText w:val="%1.%2.%3.%4.%5"/>
      <w:lvlJc w:val="left"/>
      <w:pPr>
        <w:ind w:left="1418" w:hanging="1418"/>
      </w:pPr>
      <w:rPr>
        <w:rFonts w:hint="default"/>
      </w:rPr>
    </w:lvl>
    <w:lvl w:ilvl="5">
      <w:start w:val="1"/>
      <w:numFmt w:val="decimal"/>
      <w:pStyle w:val="AnnexH5"/>
      <w:lvlText w:val="%1.%2.%3.%4.%5.%6"/>
      <w:lvlJc w:val="left"/>
      <w:pPr>
        <w:ind w:left="1701" w:hanging="1701"/>
      </w:pPr>
      <w:rPr>
        <w:rFonts w:hint="default"/>
      </w:rPr>
    </w:lvl>
    <w:lvl w:ilvl="6">
      <w:start w:val="1"/>
      <w:numFmt w:val="decimal"/>
      <w:pStyle w:val="AnnexH6"/>
      <w:lvlText w:val="%1.%2.%3.%4.%5.%6.%7"/>
      <w:lvlJc w:val="left"/>
      <w:pPr>
        <w:ind w:left="1985" w:hanging="1985"/>
      </w:pPr>
      <w:rPr>
        <w:rFonts w:hint="default"/>
      </w:rPr>
    </w:lvl>
    <w:lvl w:ilvl="7">
      <w:start w:val="1"/>
      <w:numFmt w:val="decimal"/>
      <w:pStyle w:val="AnnexH7"/>
      <w:lvlText w:val="%1.%2.%3.%4.%5.%6.%7.%8"/>
      <w:lvlJc w:val="left"/>
      <w:pPr>
        <w:ind w:left="1985" w:hanging="1985"/>
      </w:pPr>
      <w:rPr>
        <w:rFonts w:hint="default"/>
      </w:rPr>
    </w:lvl>
    <w:lvl w:ilvl="8">
      <w:start w:val="1"/>
      <w:numFmt w:val="decimal"/>
      <w:pStyle w:val="AnnexH8"/>
      <w:lvlText w:val="%1.%2.%3.%4.%5.%6.%7.%8.%9"/>
      <w:lvlJc w:val="left"/>
      <w:pPr>
        <w:ind w:left="1985" w:hanging="1985"/>
      </w:pPr>
      <w:rPr>
        <w:rFonts w:hint="default"/>
      </w:rPr>
    </w:lvl>
  </w:abstractNum>
  <w:abstractNum w:abstractNumId="14" w15:restartNumberingAfterBreak="0">
    <w:nsid w:val="574B1EF2"/>
    <w:multiLevelType w:val="multilevel"/>
    <w:tmpl w:val="7624E2A8"/>
    <w:styleLink w:val="AufzhlungPunkt1"/>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15" w15:restartNumberingAfterBreak="0">
    <w:nsid w:val="5ED024A3"/>
    <w:multiLevelType w:val="hybridMultilevel"/>
    <w:tmpl w:val="CEB8E59C"/>
    <w:lvl w:ilvl="0" w:tplc="5578661C">
      <w:start w:val="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65C801EE"/>
    <w:multiLevelType w:val="hybridMultilevel"/>
    <w:tmpl w:val="4C0855FC"/>
    <w:styleLink w:val="AufzhlungPunkt"/>
    <w:lvl w:ilvl="0" w:tplc="D29E9BC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6D37C5"/>
    <w:multiLevelType w:val="hybridMultilevel"/>
    <w:tmpl w:val="80B4173E"/>
    <w:lvl w:ilvl="0" w:tplc="FFE80354">
      <w:start w:val="1"/>
      <w:numFmt w:val="decimalZero"/>
      <w:pStyle w:val="PANumbered0001"/>
      <w:lvlText w:val="[00%1]"/>
      <w:lvlJc w:val="left"/>
      <w:pPr>
        <w:tabs>
          <w:tab w:val="num" w:pos="1620"/>
        </w:tabs>
        <w:ind w:left="540" w:firstLine="0"/>
      </w:pPr>
      <w:rPr>
        <w:rFonts w:ascii="Times New Roman Bold" w:hAnsi="Times New Roman Bold" w:hint="default"/>
        <w:b/>
        <w:i w:val="0"/>
        <w:sz w:val="24"/>
      </w:rPr>
    </w:lvl>
    <w:lvl w:ilvl="1" w:tplc="D2768F9A">
      <w:numFmt w:val="none"/>
      <w:lvlText w:val=""/>
      <w:lvlJc w:val="left"/>
      <w:pPr>
        <w:tabs>
          <w:tab w:val="num" w:pos="360"/>
        </w:tabs>
        <w:ind w:left="0" w:firstLine="0"/>
      </w:pPr>
    </w:lvl>
    <w:lvl w:ilvl="2" w:tplc="7F8EF956">
      <w:numFmt w:val="none"/>
      <w:lvlText w:val=""/>
      <w:lvlJc w:val="left"/>
      <w:pPr>
        <w:tabs>
          <w:tab w:val="num" w:pos="360"/>
        </w:tabs>
        <w:ind w:left="0" w:firstLine="0"/>
      </w:pPr>
    </w:lvl>
    <w:lvl w:ilvl="3" w:tplc="EBF82012">
      <w:numFmt w:val="none"/>
      <w:lvlText w:val=""/>
      <w:lvlJc w:val="left"/>
      <w:pPr>
        <w:tabs>
          <w:tab w:val="num" w:pos="360"/>
        </w:tabs>
        <w:ind w:left="0" w:firstLine="0"/>
      </w:pPr>
    </w:lvl>
    <w:lvl w:ilvl="4" w:tplc="CA4E9886">
      <w:numFmt w:val="none"/>
      <w:lvlText w:val=""/>
      <w:lvlJc w:val="left"/>
      <w:pPr>
        <w:tabs>
          <w:tab w:val="num" w:pos="360"/>
        </w:tabs>
        <w:ind w:left="0" w:firstLine="0"/>
      </w:pPr>
    </w:lvl>
    <w:lvl w:ilvl="5" w:tplc="FB44EA26">
      <w:numFmt w:val="none"/>
      <w:lvlText w:val=""/>
      <w:lvlJc w:val="left"/>
      <w:pPr>
        <w:tabs>
          <w:tab w:val="num" w:pos="360"/>
        </w:tabs>
        <w:ind w:left="0" w:firstLine="0"/>
      </w:pPr>
    </w:lvl>
    <w:lvl w:ilvl="6" w:tplc="3028BC9E">
      <w:numFmt w:val="none"/>
      <w:lvlText w:val=""/>
      <w:lvlJc w:val="left"/>
      <w:pPr>
        <w:tabs>
          <w:tab w:val="num" w:pos="360"/>
        </w:tabs>
        <w:ind w:left="0" w:firstLine="0"/>
      </w:pPr>
    </w:lvl>
    <w:lvl w:ilvl="7" w:tplc="765C143C">
      <w:numFmt w:val="none"/>
      <w:lvlText w:val=""/>
      <w:lvlJc w:val="left"/>
      <w:pPr>
        <w:tabs>
          <w:tab w:val="num" w:pos="360"/>
        </w:tabs>
        <w:ind w:left="0" w:firstLine="0"/>
      </w:pPr>
    </w:lvl>
    <w:lvl w:ilvl="8" w:tplc="AFDC30EE">
      <w:numFmt w:val="none"/>
      <w:lvlText w:val=""/>
      <w:lvlJc w:val="left"/>
      <w:pPr>
        <w:tabs>
          <w:tab w:val="num" w:pos="360"/>
        </w:tabs>
        <w:ind w:left="0" w:firstLine="0"/>
      </w:pPr>
    </w:lvl>
  </w:abstractNum>
  <w:abstractNum w:abstractNumId="18" w15:restartNumberingAfterBreak="0">
    <w:nsid w:val="67C96356"/>
    <w:multiLevelType w:val="hybridMultilevel"/>
    <w:tmpl w:val="41BE6222"/>
    <w:styleLink w:val="AufzhlungStrich1"/>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19" w15:restartNumberingAfterBreak="0">
    <w:nsid w:val="7AD21E28"/>
    <w:multiLevelType w:val="hybridMultilevel"/>
    <w:tmpl w:val="19D44C6C"/>
    <w:styleLink w:val="AufzhlungStrich2"/>
    <w:lvl w:ilvl="0" w:tplc="D29E9BC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360DC0"/>
    <w:multiLevelType w:val="hybridMultilevel"/>
    <w:tmpl w:val="66FE9F24"/>
    <w:styleLink w:val="IVASheadings"/>
    <w:lvl w:ilvl="0" w:tplc="D29E9BC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9D513C"/>
    <w:multiLevelType w:val="multilevel"/>
    <w:tmpl w:val="45DA456E"/>
    <w:styleLink w:val="IVASreferences1"/>
    <w:lvl w:ilvl="0">
      <w:start w:val="1"/>
      <w:numFmt w:val="decimal"/>
      <w:lvlText w:val="[%1]"/>
      <w:lvlJc w:val="left"/>
      <w:pPr>
        <w:ind w:left="1701" w:hanging="1417"/>
      </w:pPr>
      <w:rPr>
        <w:rFonts w:hint="default"/>
      </w:rPr>
    </w:lvl>
    <w:lvl w:ilvl="1">
      <w:start w:val="1"/>
      <w:numFmt w:val="none"/>
      <w:lvlText w:val="%2"/>
      <w:lvlJc w:val="left"/>
      <w:pPr>
        <w:ind w:left="1701" w:hanging="1417"/>
      </w:pPr>
      <w:rPr>
        <w:rFonts w:hint="default"/>
      </w:rPr>
    </w:lvl>
    <w:lvl w:ilvl="2">
      <w:start w:val="1"/>
      <w:numFmt w:val="none"/>
      <w:lvlText w:val="%3"/>
      <w:lvlJc w:val="left"/>
      <w:pPr>
        <w:ind w:left="1701" w:hanging="1417"/>
      </w:pPr>
      <w:rPr>
        <w:rFonts w:hint="default"/>
      </w:rPr>
    </w:lvl>
    <w:lvl w:ilvl="3">
      <w:start w:val="1"/>
      <w:numFmt w:val="none"/>
      <w:lvlText w:val=""/>
      <w:lvlJc w:val="left"/>
      <w:pPr>
        <w:ind w:left="1701" w:hanging="1417"/>
      </w:pPr>
      <w:rPr>
        <w:rFonts w:hint="default"/>
      </w:rPr>
    </w:lvl>
    <w:lvl w:ilvl="4">
      <w:start w:val="1"/>
      <w:numFmt w:val="none"/>
      <w:lvlText w:val=""/>
      <w:lvlJc w:val="left"/>
      <w:pPr>
        <w:ind w:left="1701" w:hanging="1417"/>
      </w:pPr>
      <w:rPr>
        <w:rFonts w:hint="default"/>
      </w:rPr>
    </w:lvl>
    <w:lvl w:ilvl="5">
      <w:start w:val="1"/>
      <w:numFmt w:val="none"/>
      <w:lvlText w:val=""/>
      <w:lvlJc w:val="left"/>
      <w:pPr>
        <w:ind w:left="1701" w:hanging="1417"/>
      </w:pPr>
      <w:rPr>
        <w:rFonts w:hint="default"/>
      </w:rPr>
    </w:lvl>
    <w:lvl w:ilvl="6">
      <w:start w:val="1"/>
      <w:numFmt w:val="none"/>
      <w:lvlText w:val="%7"/>
      <w:lvlJc w:val="left"/>
      <w:pPr>
        <w:ind w:left="1701" w:hanging="1417"/>
      </w:pPr>
      <w:rPr>
        <w:rFonts w:hint="default"/>
      </w:rPr>
    </w:lvl>
    <w:lvl w:ilvl="7">
      <w:start w:val="1"/>
      <w:numFmt w:val="none"/>
      <w:lvlText w:val="%8"/>
      <w:lvlJc w:val="left"/>
      <w:pPr>
        <w:ind w:left="1701" w:hanging="1417"/>
      </w:pPr>
      <w:rPr>
        <w:rFonts w:hint="default"/>
      </w:rPr>
    </w:lvl>
    <w:lvl w:ilvl="8">
      <w:start w:val="1"/>
      <w:numFmt w:val="none"/>
      <w:lvlText w:val="%9"/>
      <w:lvlJc w:val="left"/>
      <w:pPr>
        <w:ind w:left="1701" w:hanging="1417"/>
      </w:pPr>
      <w:rPr>
        <w:rFonts w:hint="default"/>
      </w:rPr>
    </w:lvl>
  </w:abstractNum>
  <w:num w:numId="1" w16cid:durableId="251545964">
    <w:abstractNumId w:val="2"/>
  </w:num>
  <w:num w:numId="2" w16cid:durableId="1118142349">
    <w:abstractNumId w:val="1"/>
  </w:num>
  <w:num w:numId="3" w16cid:durableId="1452162221">
    <w:abstractNumId w:val="0"/>
  </w:num>
  <w:num w:numId="4" w16cid:durableId="1042247463">
    <w:abstractNumId w:val="7"/>
  </w:num>
  <w:num w:numId="5" w16cid:durableId="1083572939">
    <w:abstractNumId w:val="21"/>
  </w:num>
  <w:num w:numId="6" w16cid:durableId="1977753978">
    <w:abstractNumId w:val="13"/>
  </w:num>
  <w:num w:numId="7" w16cid:durableId="393818959">
    <w:abstractNumId w:val="4"/>
  </w:num>
  <w:num w:numId="8" w16cid:durableId="645620772">
    <w:abstractNumId w:val="18"/>
  </w:num>
  <w:num w:numId="9" w16cid:durableId="1496459110">
    <w:abstractNumId w:val="8"/>
  </w:num>
  <w:num w:numId="10" w16cid:durableId="240992990">
    <w:abstractNumId w:val="9"/>
  </w:num>
  <w:num w:numId="11" w16cid:durableId="1708985549">
    <w:abstractNumId w:val="3"/>
  </w:num>
  <w:num w:numId="12" w16cid:durableId="43337557">
    <w:abstractNumId w:val="17"/>
    <w:lvlOverride w:ilvl="0">
      <w:startOverride w:val="1"/>
    </w:lvlOverride>
    <w:lvlOverride w:ilvl="1"/>
    <w:lvlOverride w:ilvl="2"/>
    <w:lvlOverride w:ilvl="3"/>
    <w:lvlOverride w:ilvl="4"/>
    <w:lvlOverride w:ilvl="5"/>
    <w:lvlOverride w:ilvl="6"/>
    <w:lvlOverride w:ilvl="7"/>
    <w:lvlOverride w:ilvl="8"/>
  </w:num>
  <w:num w:numId="13" w16cid:durableId="1971085519">
    <w:abstractNumId w:val="19"/>
  </w:num>
  <w:num w:numId="14" w16cid:durableId="694230474">
    <w:abstractNumId w:val="16"/>
  </w:num>
  <w:num w:numId="15" w16cid:durableId="1349021682">
    <w:abstractNumId w:val="6"/>
  </w:num>
  <w:num w:numId="16" w16cid:durableId="1946301117">
    <w:abstractNumId w:val="20"/>
  </w:num>
  <w:num w:numId="17" w16cid:durableId="1610356328">
    <w:abstractNumId w:val="12"/>
  </w:num>
  <w:num w:numId="18" w16cid:durableId="1712270319">
    <w:abstractNumId w:val="14"/>
  </w:num>
  <w:num w:numId="19" w16cid:durableId="136533776">
    <w:abstractNumId w:val="11"/>
  </w:num>
  <w:num w:numId="20" w16cid:durableId="1586836506">
    <w:abstractNumId w:val="5"/>
  </w:num>
  <w:num w:numId="21" w16cid:durableId="726415344">
    <w:abstractNumId w:val="10"/>
  </w:num>
  <w:num w:numId="22" w16cid:durableId="1436945309">
    <w:abstractNumId w:val="1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sse J. Laaksonen (Nokia)">
    <w15:presenceInfo w15:providerId="AD" w15:userId="S::lasse.j.laaksonen@nokia.com::c6d59511-07eb-45f8-a45c-cf08f7d6eb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439ED"/>
    <w:rsid w:val="00051ECB"/>
    <w:rsid w:val="00094C7D"/>
    <w:rsid w:val="000953E5"/>
    <w:rsid w:val="000A6394"/>
    <w:rsid w:val="000B49F6"/>
    <w:rsid w:val="000B7FED"/>
    <w:rsid w:val="000C038A"/>
    <w:rsid w:val="000C4F1A"/>
    <w:rsid w:val="000C651F"/>
    <w:rsid w:val="000C6598"/>
    <w:rsid w:val="000C7736"/>
    <w:rsid w:val="000D44B3"/>
    <w:rsid w:val="000E40D7"/>
    <w:rsid w:val="001111CF"/>
    <w:rsid w:val="00130B75"/>
    <w:rsid w:val="00145D43"/>
    <w:rsid w:val="001509A0"/>
    <w:rsid w:val="00180282"/>
    <w:rsid w:val="00192C46"/>
    <w:rsid w:val="001A08B3"/>
    <w:rsid w:val="001A3427"/>
    <w:rsid w:val="001A7B60"/>
    <w:rsid w:val="001B52F0"/>
    <w:rsid w:val="001B7A65"/>
    <w:rsid w:val="001E0DD3"/>
    <w:rsid w:val="001E41F3"/>
    <w:rsid w:val="001F0050"/>
    <w:rsid w:val="001F6CD8"/>
    <w:rsid w:val="00203D78"/>
    <w:rsid w:val="002302DD"/>
    <w:rsid w:val="00257505"/>
    <w:rsid w:val="0026004D"/>
    <w:rsid w:val="00262A1D"/>
    <w:rsid w:val="002640DD"/>
    <w:rsid w:val="00275D12"/>
    <w:rsid w:val="00280413"/>
    <w:rsid w:val="00284FEB"/>
    <w:rsid w:val="002860C4"/>
    <w:rsid w:val="002B5741"/>
    <w:rsid w:val="002B74FF"/>
    <w:rsid w:val="002C29BE"/>
    <w:rsid w:val="002D1288"/>
    <w:rsid w:val="002E472E"/>
    <w:rsid w:val="00305409"/>
    <w:rsid w:val="00327B90"/>
    <w:rsid w:val="003370D4"/>
    <w:rsid w:val="003443D8"/>
    <w:rsid w:val="00355F07"/>
    <w:rsid w:val="003609EF"/>
    <w:rsid w:val="0036231A"/>
    <w:rsid w:val="00374DD4"/>
    <w:rsid w:val="003776BF"/>
    <w:rsid w:val="0038204D"/>
    <w:rsid w:val="00382677"/>
    <w:rsid w:val="00397C35"/>
    <w:rsid w:val="003A101F"/>
    <w:rsid w:val="003A56DA"/>
    <w:rsid w:val="003B1083"/>
    <w:rsid w:val="003B7311"/>
    <w:rsid w:val="003E1A36"/>
    <w:rsid w:val="00402178"/>
    <w:rsid w:val="00410371"/>
    <w:rsid w:val="004242F1"/>
    <w:rsid w:val="00425FE2"/>
    <w:rsid w:val="00445AF8"/>
    <w:rsid w:val="00453F3E"/>
    <w:rsid w:val="00456346"/>
    <w:rsid w:val="004806E0"/>
    <w:rsid w:val="004850C5"/>
    <w:rsid w:val="00487C20"/>
    <w:rsid w:val="004B3444"/>
    <w:rsid w:val="004B50C1"/>
    <w:rsid w:val="004B75B7"/>
    <w:rsid w:val="004E0662"/>
    <w:rsid w:val="004E7A11"/>
    <w:rsid w:val="004F40D5"/>
    <w:rsid w:val="005006D6"/>
    <w:rsid w:val="005141D9"/>
    <w:rsid w:val="005144C9"/>
    <w:rsid w:val="0051580D"/>
    <w:rsid w:val="00520CA3"/>
    <w:rsid w:val="00540CEA"/>
    <w:rsid w:val="00547111"/>
    <w:rsid w:val="00550335"/>
    <w:rsid w:val="00550621"/>
    <w:rsid w:val="00563ED4"/>
    <w:rsid w:val="005831D2"/>
    <w:rsid w:val="00587CF5"/>
    <w:rsid w:val="00592D74"/>
    <w:rsid w:val="005E2C44"/>
    <w:rsid w:val="0061338C"/>
    <w:rsid w:val="00617872"/>
    <w:rsid w:val="00621188"/>
    <w:rsid w:val="006257ED"/>
    <w:rsid w:val="0062700F"/>
    <w:rsid w:val="00644DB7"/>
    <w:rsid w:val="00653DE4"/>
    <w:rsid w:val="00665C47"/>
    <w:rsid w:val="0066607E"/>
    <w:rsid w:val="00694882"/>
    <w:rsid w:val="00695808"/>
    <w:rsid w:val="006A6438"/>
    <w:rsid w:val="006B46FB"/>
    <w:rsid w:val="006C0B78"/>
    <w:rsid w:val="006E21FB"/>
    <w:rsid w:val="006F24CF"/>
    <w:rsid w:val="006F7EDC"/>
    <w:rsid w:val="0073790B"/>
    <w:rsid w:val="00741C32"/>
    <w:rsid w:val="00742F46"/>
    <w:rsid w:val="00755F1F"/>
    <w:rsid w:val="00761088"/>
    <w:rsid w:val="00792342"/>
    <w:rsid w:val="007932D3"/>
    <w:rsid w:val="007977A8"/>
    <w:rsid w:val="007A39A8"/>
    <w:rsid w:val="007B512A"/>
    <w:rsid w:val="007C1063"/>
    <w:rsid w:val="007C2097"/>
    <w:rsid w:val="007C5DCA"/>
    <w:rsid w:val="007D6A07"/>
    <w:rsid w:val="007D6A43"/>
    <w:rsid w:val="007E61DB"/>
    <w:rsid w:val="007F7259"/>
    <w:rsid w:val="008040A8"/>
    <w:rsid w:val="008122C4"/>
    <w:rsid w:val="00821DBA"/>
    <w:rsid w:val="008273CC"/>
    <w:rsid w:val="008279FA"/>
    <w:rsid w:val="00856858"/>
    <w:rsid w:val="00861060"/>
    <w:rsid w:val="008626E7"/>
    <w:rsid w:val="00870EE7"/>
    <w:rsid w:val="00873352"/>
    <w:rsid w:val="0087647F"/>
    <w:rsid w:val="008863B9"/>
    <w:rsid w:val="00886D31"/>
    <w:rsid w:val="008A45A6"/>
    <w:rsid w:val="008D3CCC"/>
    <w:rsid w:val="008F3789"/>
    <w:rsid w:val="008F686C"/>
    <w:rsid w:val="0090588F"/>
    <w:rsid w:val="00906DD8"/>
    <w:rsid w:val="009125D9"/>
    <w:rsid w:val="009148DE"/>
    <w:rsid w:val="00940FAC"/>
    <w:rsid w:val="00941CDA"/>
    <w:rsid w:val="00941E30"/>
    <w:rsid w:val="0095178E"/>
    <w:rsid w:val="00953767"/>
    <w:rsid w:val="00965318"/>
    <w:rsid w:val="00975398"/>
    <w:rsid w:val="00975519"/>
    <w:rsid w:val="009777D9"/>
    <w:rsid w:val="00991B88"/>
    <w:rsid w:val="00992F0B"/>
    <w:rsid w:val="0099575D"/>
    <w:rsid w:val="009A5753"/>
    <w:rsid w:val="009A579D"/>
    <w:rsid w:val="009B1B45"/>
    <w:rsid w:val="009B6CB8"/>
    <w:rsid w:val="009E3297"/>
    <w:rsid w:val="009F6258"/>
    <w:rsid w:val="009F72DA"/>
    <w:rsid w:val="009F734F"/>
    <w:rsid w:val="00A133F1"/>
    <w:rsid w:val="00A20057"/>
    <w:rsid w:val="00A246B6"/>
    <w:rsid w:val="00A30DB2"/>
    <w:rsid w:val="00A35934"/>
    <w:rsid w:val="00A360F5"/>
    <w:rsid w:val="00A366D0"/>
    <w:rsid w:val="00A47606"/>
    <w:rsid w:val="00A47E70"/>
    <w:rsid w:val="00A50A52"/>
    <w:rsid w:val="00A50CF0"/>
    <w:rsid w:val="00A7671C"/>
    <w:rsid w:val="00A825D4"/>
    <w:rsid w:val="00A8518C"/>
    <w:rsid w:val="00A968FB"/>
    <w:rsid w:val="00AA2CBC"/>
    <w:rsid w:val="00AA7C1A"/>
    <w:rsid w:val="00AB45A2"/>
    <w:rsid w:val="00AC1AA4"/>
    <w:rsid w:val="00AC5820"/>
    <w:rsid w:val="00AD1CD8"/>
    <w:rsid w:val="00AD4A08"/>
    <w:rsid w:val="00AE699E"/>
    <w:rsid w:val="00B039F7"/>
    <w:rsid w:val="00B22E51"/>
    <w:rsid w:val="00B258BB"/>
    <w:rsid w:val="00B36AD1"/>
    <w:rsid w:val="00B62215"/>
    <w:rsid w:val="00B643CE"/>
    <w:rsid w:val="00B65004"/>
    <w:rsid w:val="00B67B97"/>
    <w:rsid w:val="00B82588"/>
    <w:rsid w:val="00B8307D"/>
    <w:rsid w:val="00B851B6"/>
    <w:rsid w:val="00B86979"/>
    <w:rsid w:val="00B968C8"/>
    <w:rsid w:val="00BA2B87"/>
    <w:rsid w:val="00BA3EC5"/>
    <w:rsid w:val="00BA51D9"/>
    <w:rsid w:val="00BB5643"/>
    <w:rsid w:val="00BB5DFC"/>
    <w:rsid w:val="00BB6E43"/>
    <w:rsid w:val="00BD05E1"/>
    <w:rsid w:val="00BD279D"/>
    <w:rsid w:val="00BD53D7"/>
    <w:rsid w:val="00BD6BB8"/>
    <w:rsid w:val="00BF28C8"/>
    <w:rsid w:val="00BF5BE2"/>
    <w:rsid w:val="00C02EB0"/>
    <w:rsid w:val="00C251D1"/>
    <w:rsid w:val="00C5768E"/>
    <w:rsid w:val="00C61670"/>
    <w:rsid w:val="00C641AC"/>
    <w:rsid w:val="00C66BA2"/>
    <w:rsid w:val="00C73854"/>
    <w:rsid w:val="00C806DE"/>
    <w:rsid w:val="00C870F6"/>
    <w:rsid w:val="00C90283"/>
    <w:rsid w:val="00C95985"/>
    <w:rsid w:val="00CA2983"/>
    <w:rsid w:val="00CC5026"/>
    <w:rsid w:val="00CC68D0"/>
    <w:rsid w:val="00CE5079"/>
    <w:rsid w:val="00CF758E"/>
    <w:rsid w:val="00D03F9A"/>
    <w:rsid w:val="00D04157"/>
    <w:rsid w:val="00D06D51"/>
    <w:rsid w:val="00D24991"/>
    <w:rsid w:val="00D4308B"/>
    <w:rsid w:val="00D45603"/>
    <w:rsid w:val="00D50255"/>
    <w:rsid w:val="00D66520"/>
    <w:rsid w:val="00D6690A"/>
    <w:rsid w:val="00D80124"/>
    <w:rsid w:val="00D84AE9"/>
    <w:rsid w:val="00D95E6F"/>
    <w:rsid w:val="00DA2E59"/>
    <w:rsid w:val="00DB5C6D"/>
    <w:rsid w:val="00DC5EFF"/>
    <w:rsid w:val="00DC6F62"/>
    <w:rsid w:val="00DC76F1"/>
    <w:rsid w:val="00DD36DC"/>
    <w:rsid w:val="00DE34CF"/>
    <w:rsid w:val="00DF5EEF"/>
    <w:rsid w:val="00E024EC"/>
    <w:rsid w:val="00E0713E"/>
    <w:rsid w:val="00E13F3D"/>
    <w:rsid w:val="00E25512"/>
    <w:rsid w:val="00E34898"/>
    <w:rsid w:val="00E60E81"/>
    <w:rsid w:val="00E62D7A"/>
    <w:rsid w:val="00EA1152"/>
    <w:rsid w:val="00EA3A02"/>
    <w:rsid w:val="00EB09B7"/>
    <w:rsid w:val="00EC3BA8"/>
    <w:rsid w:val="00EE2487"/>
    <w:rsid w:val="00EE311B"/>
    <w:rsid w:val="00EE7D7C"/>
    <w:rsid w:val="00F000B9"/>
    <w:rsid w:val="00F152D8"/>
    <w:rsid w:val="00F20EB1"/>
    <w:rsid w:val="00F22F24"/>
    <w:rsid w:val="00F25D98"/>
    <w:rsid w:val="00F300FB"/>
    <w:rsid w:val="00F35538"/>
    <w:rsid w:val="00F57641"/>
    <w:rsid w:val="00F61657"/>
    <w:rsid w:val="00F7219E"/>
    <w:rsid w:val="00F851AD"/>
    <w:rsid w:val="00F918C0"/>
    <w:rsid w:val="00F957C2"/>
    <w:rsid w:val="00FA1733"/>
    <w:rsid w:val="00FB6386"/>
    <w:rsid w:val="00FF177E"/>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FED"/>
    <w:pPr>
      <w:spacing w:after="180"/>
    </w:pPr>
    <w:rPr>
      <w:rFonts w:ascii="Times New Roman" w:hAnsi="Times New Roman"/>
      <w:lang w:val="en-GB" w:eastAsia="en-US"/>
    </w:rPr>
  </w:style>
  <w:style w:type="paragraph" w:styleId="Heading1">
    <w:name w:val="heading 1"/>
    <w:next w:val="Normal"/>
    <w:link w:val="Heading1Char"/>
    <w:qFormat/>
    <w:rsid w:val="000B7FE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link w:val="Heading2Char"/>
    <w:qFormat/>
    <w:rsid w:val="000B7FED"/>
    <w:pPr>
      <w:pBdr>
        <w:top w:val="none" w:sz="0" w:space="0" w:color="auto"/>
      </w:pBdr>
      <w:spacing w:before="180"/>
      <w:outlineLvl w:val="1"/>
    </w:pPr>
    <w:rPr>
      <w:sz w:val="32"/>
    </w:rPr>
  </w:style>
  <w:style w:type="paragraph" w:styleId="Heading3">
    <w:name w:val="heading 3"/>
    <w:basedOn w:val="Heading2"/>
    <w:next w:val="Normal"/>
    <w:link w:val="Heading3Char"/>
    <w:qFormat/>
    <w:rsid w:val="000B7FED"/>
    <w:pPr>
      <w:spacing w:before="120"/>
      <w:outlineLvl w:val="2"/>
    </w:pPr>
    <w:rPr>
      <w:sz w:val="28"/>
    </w:rPr>
  </w:style>
  <w:style w:type="paragraph" w:styleId="Heading4">
    <w:name w:val="heading 4"/>
    <w:aliases w:val="H4,h4,H41"/>
    <w:basedOn w:val="Heading3"/>
    <w:next w:val="Normal"/>
    <w:link w:val="Heading4Char"/>
    <w:qFormat/>
    <w:rsid w:val="000B7FED"/>
    <w:pPr>
      <w:ind w:left="1418" w:hanging="1418"/>
      <w:outlineLvl w:val="3"/>
    </w:pPr>
    <w:rPr>
      <w:sz w:val="24"/>
    </w:rPr>
  </w:style>
  <w:style w:type="paragraph" w:styleId="Heading5">
    <w:name w:val="heading 5"/>
    <w:basedOn w:val="Heading4"/>
    <w:next w:val="Normal"/>
    <w:link w:val="Heading5Char"/>
    <w:qFormat/>
    <w:rsid w:val="000B7FED"/>
    <w:pPr>
      <w:ind w:left="1701" w:hanging="1701"/>
      <w:outlineLvl w:val="4"/>
    </w:pPr>
    <w:rPr>
      <w:sz w:val="22"/>
    </w:rPr>
  </w:style>
  <w:style w:type="paragraph" w:styleId="Heading6">
    <w:name w:val="heading 6"/>
    <w:basedOn w:val="H6"/>
    <w:next w:val="Normal"/>
    <w:link w:val="Heading6Char"/>
    <w:qFormat/>
    <w:rsid w:val="000B7FED"/>
    <w:pPr>
      <w:outlineLvl w:val="5"/>
    </w:pPr>
  </w:style>
  <w:style w:type="paragraph" w:styleId="Heading7">
    <w:name w:val="heading 7"/>
    <w:basedOn w:val="H6"/>
    <w:next w:val="Normal"/>
    <w:link w:val="Heading7Char"/>
    <w:qFormat/>
    <w:rsid w:val="000B7FED"/>
    <w:pPr>
      <w:outlineLvl w:val="6"/>
    </w:pPr>
  </w:style>
  <w:style w:type="paragraph" w:styleId="Heading8">
    <w:name w:val="heading 8"/>
    <w:basedOn w:val="Heading1"/>
    <w:next w:val="Normal"/>
    <w:link w:val="Heading8Char"/>
    <w:qFormat/>
    <w:rsid w:val="000B7FED"/>
    <w:pPr>
      <w:ind w:left="0" w:firstLine="0"/>
      <w:outlineLvl w:val="7"/>
    </w:pPr>
  </w:style>
  <w:style w:type="paragraph" w:styleId="Heading9">
    <w:name w:val="heading 9"/>
    <w:basedOn w:val="Heading8"/>
    <w:next w:val="Normal"/>
    <w:link w:val="Heading9Char"/>
    <w:qFormat/>
    <w:rsid w:val="000B7FE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rsid w:val="000B7FED"/>
    <w:pPr>
      <w:spacing w:before="180"/>
      <w:ind w:left="2693" w:hanging="2693"/>
    </w:pPr>
    <w:rPr>
      <w:b/>
    </w:rPr>
  </w:style>
  <w:style w:type="paragraph" w:styleId="TOC1">
    <w:name w:val="toc 1"/>
    <w:uiPriority w:val="39"/>
    <w:rsid w:val="000B7FE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0B7FED"/>
    <w:pPr>
      <w:framePr w:wrap="notBeside" w:hAnchor="margin" w:yAlign="center"/>
      <w:widowControl w:val="0"/>
      <w:spacing w:line="240" w:lineRule="atLeast"/>
      <w:jc w:val="right"/>
    </w:pPr>
    <w:rPr>
      <w:rFonts w:ascii="Arial" w:hAnsi="Arial"/>
      <w:b/>
      <w:sz w:val="34"/>
      <w:lang w:val="en-GB" w:eastAsia="en-US"/>
    </w:rPr>
  </w:style>
  <w:style w:type="paragraph" w:styleId="TOC5">
    <w:name w:val="toc 5"/>
    <w:basedOn w:val="TOC4"/>
    <w:uiPriority w:val="39"/>
    <w:rsid w:val="000B7FED"/>
    <w:pPr>
      <w:ind w:left="1701" w:hanging="1701"/>
    </w:pPr>
  </w:style>
  <w:style w:type="paragraph" w:styleId="TOC4">
    <w:name w:val="toc 4"/>
    <w:basedOn w:val="TOC3"/>
    <w:uiPriority w:val="39"/>
    <w:rsid w:val="000B7FED"/>
    <w:pPr>
      <w:ind w:left="1418" w:hanging="1418"/>
    </w:pPr>
  </w:style>
  <w:style w:type="paragraph" w:styleId="TOC3">
    <w:name w:val="toc 3"/>
    <w:basedOn w:val="TOC2"/>
    <w:uiPriority w:val="39"/>
    <w:rsid w:val="000B7FED"/>
    <w:pPr>
      <w:ind w:left="1134" w:hanging="1134"/>
    </w:pPr>
  </w:style>
  <w:style w:type="paragraph" w:styleId="TOC2">
    <w:name w:val="toc 2"/>
    <w:basedOn w:val="TOC1"/>
    <w:uiPriority w:val="39"/>
    <w:rsid w:val="000B7FED"/>
    <w:pPr>
      <w:keepNext w:val="0"/>
      <w:spacing w:before="0"/>
      <w:ind w:left="851" w:hanging="851"/>
    </w:pPr>
    <w:rPr>
      <w:sz w:val="20"/>
    </w:rPr>
  </w:style>
  <w:style w:type="paragraph" w:styleId="Index2">
    <w:name w:val="index 2"/>
    <w:basedOn w:val="Index1"/>
    <w:rsid w:val="000B7FED"/>
    <w:pPr>
      <w:ind w:left="284"/>
    </w:pPr>
  </w:style>
  <w:style w:type="paragraph" w:styleId="Index1">
    <w:name w:val="index 1"/>
    <w:basedOn w:val="Normal"/>
    <w:rsid w:val="000B7FED"/>
    <w:pPr>
      <w:keepLines/>
      <w:spacing w:after="0"/>
    </w:pPr>
  </w:style>
  <w:style w:type="paragraph" w:customStyle="1" w:styleId="ZH">
    <w:name w:val="ZH"/>
    <w:rsid w:val="000B7FED"/>
    <w:pPr>
      <w:framePr w:wrap="notBeside" w:vAnchor="page" w:hAnchor="margin" w:xAlign="center" w:y="6805"/>
      <w:widowControl w:val="0"/>
    </w:pPr>
    <w:rPr>
      <w:rFonts w:ascii="Arial" w:hAnsi="Arial"/>
      <w:noProof/>
      <w:lang w:val="en-GB" w:eastAsia="en-US"/>
    </w:rPr>
  </w:style>
  <w:style w:type="paragraph" w:customStyle="1" w:styleId="TT">
    <w:name w:val="TT"/>
    <w:basedOn w:val="Heading1"/>
    <w:next w:val="Normal"/>
    <w:rsid w:val="000B7FED"/>
    <w:pPr>
      <w:outlineLvl w:val="9"/>
    </w:pPr>
  </w:style>
  <w:style w:type="paragraph" w:styleId="ListNumber2">
    <w:name w:val="List Number 2"/>
    <w:basedOn w:val="ListNumber"/>
    <w:rsid w:val="000B7FED"/>
    <w:pPr>
      <w:ind w:left="851"/>
    </w:pPr>
  </w:style>
  <w:style w:type="paragraph" w:styleId="Header">
    <w:name w:val="header"/>
    <w:link w:val="HeaderChar11"/>
    <w:rsid w:val="000B7FED"/>
    <w:pPr>
      <w:widowControl w:val="0"/>
    </w:pPr>
    <w:rPr>
      <w:rFonts w:ascii="Arial" w:hAnsi="Arial"/>
      <w:b/>
      <w:noProof/>
      <w:sz w:val="18"/>
      <w:lang w:val="en-GB" w:eastAsia="en-US"/>
    </w:rPr>
  </w:style>
  <w:style w:type="character" w:styleId="FootnoteReference">
    <w:name w:val="footnote reference"/>
    <w:rsid w:val="000B7FED"/>
    <w:rPr>
      <w:b/>
      <w:position w:val="6"/>
      <w:sz w:val="16"/>
    </w:rPr>
  </w:style>
  <w:style w:type="paragraph" w:styleId="FootnoteText">
    <w:name w:val="footnote text"/>
    <w:basedOn w:val="Normal"/>
    <w:link w:val="FootnoteTextChar"/>
    <w:rsid w:val="000B7FED"/>
    <w:pPr>
      <w:keepLines/>
      <w:spacing w:after="0"/>
      <w:ind w:left="454" w:hanging="454"/>
    </w:pPr>
    <w:rPr>
      <w:sz w:val="16"/>
    </w:rPr>
  </w:style>
  <w:style w:type="paragraph" w:customStyle="1" w:styleId="TAH">
    <w:name w:val="TAH"/>
    <w:basedOn w:val="TAC"/>
    <w:qFormat/>
    <w:rsid w:val="000B7FED"/>
    <w:rPr>
      <w:b/>
    </w:rPr>
  </w:style>
  <w:style w:type="paragraph" w:customStyle="1" w:styleId="TAC">
    <w:name w:val="TAC"/>
    <w:basedOn w:val="TAL"/>
    <w:qFormat/>
    <w:rsid w:val="000B7FED"/>
    <w:pPr>
      <w:jc w:val="center"/>
    </w:pPr>
  </w:style>
  <w:style w:type="paragraph" w:customStyle="1" w:styleId="TF">
    <w:name w:val="TF"/>
    <w:basedOn w:val="TH"/>
    <w:qFormat/>
    <w:rsid w:val="000B7FED"/>
    <w:pPr>
      <w:keepNext w:val="0"/>
      <w:spacing w:before="0" w:after="240"/>
    </w:pPr>
  </w:style>
  <w:style w:type="paragraph" w:customStyle="1" w:styleId="NO">
    <w:name w:val="NO"/>
    <w:basedOn w:val="Normal"/>
    <w:link w:val="NOChar"/>
    <w:rsid w:val="000B7FED"/>
    <w:pPr>
      <w:keepLines/>
      <w:ind w:left="1135" w:hanging="851"/>
    </w:pPr>
  </w:style>
  <w:style w:type="paragraph" w:styleId="TOC9">
    <w:name w:val="toc 9"/>
    <w:basedOn w:val="TOC8"/>
    <w:uiPriority w:val="39"/>
    <w:rsid w:val="000B7FED"/>
    <w:pPr>
      <w:ind w:left="1418" w:hanging="1418"/>
    </w:pPr>
  </w:style>
  <w:style w:type="paragraph" w:customStyle="1" w:styleId="EX">
    <w:name w:val="EX"/>
    <w:basedOn w:val="Normal"/>
    <w:rsid w:val="000B7FED"/>
    <w:pPr>
      <w:keepLines/>
      <w:ind w:left="1702" w:hanging="1418"/>
    </w:pPr>
  </w:style>
  <w:style w:type="paragraph" w:customStyle="1" w:styleId="FP">
    <w:name w:val="FP"/>
    <w:basedOn w:val="Normal"/>
    <w:rsid w:val="000B7FED"/>
    <w:pPr>
      <w:spacing w:after="0"/>
    </w:pPr>
  </w:style>
  <w:style w:type="paragraph" w:customStyle="1" w:styleId="LD">
    <w:name w:val="LD"/>
    <w:rsid w:val="000B7FED"/>
    <w:pPr>
      <w:keepNext/>
      <w:keepLines/>
      <w:spacing w:line="180" w:lineRule="exact"/>
    </w:pPr>
    <w:rPr>
      <w:rFonts w:ascii="MS LineDraw" w:hAnsi="MS LineDraw"/>
      <w:noProof/>
      <w:lang w:val="en-GB" w:eastAsia="en-US"/>
    </w:rPr>
  </w:style>
  <w:style w:type="paragraph" w:customStyle="1" w:styleId="NW">
    <w:name w:val="NW"/>
    <w:basedOn w:val="NO"/>
    <w:rsid w:val="000B7FED"/>
    <w:pPr>
      <w:spacing w:after="0"/>
    </w:pPr>
  </w:style>
  <w:style w:type="paragraph" w:customStyle="1" w:styleId="EW">
    <w:name w:val="EW"/>
    <w:basedOn w:val="EX"/>
    <w:rsid w:val="000B7FED"/>
    <w:pPr>
      <w:spacing w:after="0"/>
    </w:pPr>
  </w:style>
  <w:style w:type="paragraph" w:styleId="TOC6">
    <w:name w:val="toc 6"/>
    <w:basedOn w:val="TOC5"/>
    <w:next w:val="Normal"/>
    <w:uiPriority w:val="39"/>
    <w:rsid w:val="000B7FED"/>
    <w:pPr>
      <w:ind w:left="1985" w:hanging="1985"/>
    </w:pPr>
  </w:style>
  <w:style w:type="paragraph" w:styleId="TOC7">
    <w:name w:val="toc 7"/>
    <w:basedOn w:val="TOC6"/>
    <w:next w:val="Normal"/>
    <w:uiPriority w:val="39"/>
    <w:rsid w:val="000B7FED"/>
    <w:pPr>
      <w:ind w:left="2268" w:hanging="2268"/>
    </w:pPr>
  </w:style>
  <w:style w:type="paragraph" w:styleId="ListBullet2">
    <w:name w:val="List Bullet 2"/>
    <w:basedOn w:val="ListBullet"/>
    <w:rsid w:val="000B7FED"/>
    <w:pPr>
      <w:ind w:left="851"/>
    </w:pPr>
  </w:style>
  <w:style w:type="paragraph" w:styleId="ListBullet3">
    <w:name w:val="List Bullet 3"/>
    <w:basedOn w:val="ListBullet2"/>
    <w:rsid w:val="000B7FED"/>
    <w:pPr>
      <w:ind w:left="1135"/>
    </w:pPr>
  </w:style>
  <w:style w:type="paragraph" w:styleId="ListNumber">
    <w:name w:val="List Number"/>
    <w:basedOn w:val="List"/>
    <w:rsid w:val="000B7FED"/>
  </w:style>
  <w:style w:type="paragraph" w:customStyle="1" w:styleId="EQ">
    <w:name w:val="EQ"/>
    <w:basedOn w:val="Normal"/>
    <w:next w:val="Normal"/>
    <w:link w:val="EQZchn"/>
    <w:qFormat/>
    <w:rsid w:val="000B7FED"/>
    <w:pPr>
      <w:keepLines/>
      <w:tabs>
        <w:tab w:val="center" w:pos="4536"/>
        <w:tab w:val="right" w:pos="9072"/>
      </w:tabs>
    </w:pPr>
    <w:rPr>
      <w:noProof/>
    </w:rPr>
  </w:style>
  <w:style w:type="paragraph" w:customStyle="1" w:styleId="TH">
    <w:name w:val="TH"/>
    <w:basedOn w:val="Normal"/>
    <w:link w:val="THChar"/>
    <w:qFormat/>
    <w:rsid w:val="000B7FED"/>
    <w:pPr>
      <w:keepNext/>
      <w:keepLines/>
      <w:spacing w:before="60"/>
      <w:jc w:val="center"/>
    </w:pPr>
    <w:rPr>
      <w:rFonts w:ascii="Arial" w:hAnsi="Arial"/>
      <w:b/>
    </w:rPr>
  </w:style>
  <w:style w:type="paragraph" w:customStyle="1" w:styleId="NF">
    <w:name w:val="NF"/>
    <w:basedOn w:val="NO"/>
    <w:rsid w:val="000B7FED"/>
    <w:pPr>
      <w:keepNext/>
      <w:spacing w:after="0"/>
    </w:pPr>
    <w:rPr>
      <w:rFonts w:ascii="Arial" w:hAnsi="Arial"/>
      <w:sz w:val="18"/>
    </w:rPr>
  </w:style>
  <w:style w:type="paragraph" w:customStyle="1" w:styleId="PL">
    <w:name w:val="PL"/>
    <w:rsid w:val="000B7FE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0B7FED"/>
    <w:pPr>
      <w:jc w:val="right"/>
    </w:pPr>
  </w:style>
  <w:style w:type="paragraph" w:customStyle="1" w:styleId="H6">
    <w:name w:val="H6"/>
    <w:basedOn w:val="Heading5"/>
    <w:next w:val="Normal"/>
    <w:link w:val="H6Char"/>
    <w:rsid w:val="000B7FED"/>
    <w:pPr>
      <w:ind w:left="1985" w:hanging="1985"/>
      <w:outlineLvl w:val="9"/>
    </w:pPr>
    <w:rPr>
      <w:sz w:val="20"/>
    </w:rPr>
  </w:style>
  <w:style w:type="paragraph" w:customStyle="1" w:styleId="TAN">
    <w:name w:val="TAN"/>
    <w:basedOn w:val="TAL"/>
    <w:rsid w:val="000B7FED"/>
    <w:pPr>
      <w:ind w:left="851" w:hanging="851"/>
    </w:pPr>
  </w:style>
  <w:style w:type="paragraph" w:customStyle="1" w:styleId="TAL">
    <w:name w:val="TAL"/>
    <w:basedOn w:val="Normal"/>
    <w:rsid w:val="000B7FED"/>
    <w:pPr>
      <w:keepNext/>
      <w:keepLines/>
      <w:spacing w:after="0"/>
    </w:pPr>
    <w:rPr>
      <w:rFonts w:ascii="Arial" w:hAnsi="Arial"/>
      <w:sz w:val="18"/>
    </w:rPr>
  </w:style>
  <w:style w:type="paragraph" w:customStyle="1" w:styleId="ZA">
    <w:name w:val="ZA"/>
    <w:rsid w:val="000B7FE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0B7FE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0B7FED"/>
    <w:pPr>
      <w:framePr w:wrap="notBeside" w:vAnchor="page" w:hAnchor="margin" w:y="15764"/>
      <w:widowControl w:val="0"/>
    </w:pPr>
    <w:rPr>
      <w:rFonts w:ascii="Arial" w:hAnsi="Arial"/>
      <w:noProof/>
      <w:sz w:val="32"/>
      <w:lang w:val="en-GB" w:eastAsia="en-US"/>
    </w:rPr>
  </w:style>
  <w:style w:type="paragraph" w:customStyle="1" w:styleId="ZU">
    <w:name w:val="ZU"/>
    <w:rsid w:val="000B7FE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0B7FED"/>
    <w:pPr>
      <w:framePr w:wrap="notBeside" w:y="16161"/>
    </w:pPr>
  </w:style>
  <w:style w:type="character" w:customStyle="1" w:styleId="ZGSM">
    <w:name w:val="ZGSM"/>
    <w:rsid w:val="000B7FED"/>
  </w:style>
  <w:style w:type="paragraph" w:styleId="List2">
    <w:name w:val="List 2"/>
    <w:basedOn w:val="List"/>
    <w:rsid w:val="000B7FED"/>
    <w:pPr>
      <w:ind w:left="851"/>
    </w:pPr>
  </w:style>
  <w:style w:type="paragraph" w:customStyle="1" w:styleId="ZG">
    <w:name w:val="ZG"/>
    <w:rsid w:val="000B7FED"/>
    <w:pPr>
      <w:framePr w:wrap="notBeside" w:vAnchor="page" w:hAnchor="margin" w:xAlign="right" w:y="6805"/>
      <w:widowControl w:val="0"/>
      <w:jc w:val="right"/>
    </w:pPr>
    <w:rPr>
      <w:rFonts w:ascii="Arial" w:hAnsi="Arial"/>
      <w:noProof/>
      <w:lang w:val="en-GB" w:eastAsia="en-US"/>
    </w:rPr>
  </w:style>
  <w:style w:type="paragraph" w:styleId="List3">
    <w:name w:val="List 3"/>
    <w:basedOn w:val="List2"/>
    <w:rsid w:val="000B7FED"/>
    <w:pPr>
      <w:ind w:left="1135"/>
    </w:pPr>
  </w:style>
  <w:style w:type="paragraph" w:styleId="List4">
    <w:name w:val="List 4"/>
    <w:basedOn w:val="List3"/>
    <w:rsid w:val="000B7FED"/>
    <w:pPr>
      <w:ind w:left="1418"/>
    </w:pPr>
  </w:style>
  <w:style w:type="paragraph" w:styleId="List5">
    <w:name w:val="List 5"/>
    <w:basedOn w:val="List4"/>
    <w:rsid w:val="000B7FED"/>
    <w:pPr>
      <w:ind w:left="1702"/>
    </w:pPr>
  </w:style>
  <w:style w:type="paragraph" w:customStyle="1" w:styleId="EditorsNote">
    <w:name w:val="Editor's Note"/>
    <w:basedOn w:val="NO"/>
    <w:rsid w:val="000B7FED"/>
    <w:rPr>
      <w:color w:val="FF0000"/>
    </w:rPr>
  </w:style>
  <w:style w:type="paragraph" w:styleId="List">
    <w:name w:val="List"/>
    <w:basedOn w:val="Normal"/>
    <w:rsid w:val="000B7FED"/>
    <w:pPr>
      <w:ind w:left="568" w:hanging="284"/>
    </w:pPr>
  </w:style>
  <w:style w:type="paragraph" w:styleId="ListBullet">
    <w:name w:val="List Bullet"/>
    <w:basedOn w:val="List"/>
    <w:rsid w:val="000B7FED"/>
  </w:style>
  <w:style w:type="paragraph" w:styleId="ListBullet4">
    <w:name w:val="List Bullet 4"/>
    <w:basedOn w:val="ListBullet3"/>
    <w:rsid w:val="000B7FED"/>
    <w:pPr>
      <w:ind w:left="1418"/>
    </w:pPr>
  </w:style>
  <w:style w:type="paragraph" w:styleId="ListBullet5">
    <w:name w:val="List Bullet 5"/>
    <w:basedOn w:val="ListBullet4"/>
    <w:rsid w:val="000B7FED"/>
    <w:pPr>
      <w:ind w:left="1702"/>
    </w:pPr>
  </w:style>
  <w:style w:type="paragraph" w:customStyle="1" w:styleId="B1">
    <w:name w:val="B1"/>
    <w:basedOn w:val="List"/>
    <w:link w:val="B1Char"/>
    <w:rsid w:val="000B7FED"/>
  </w:style>
  <w:style w:type="paragraph" w:customStyle="1" w:styleId="B2">
    <w:name w:val="B2"/>
    <w:basedOn w:val="List2"/>
    <w:rsid w:val="000B7FED"/>
  </w:style>
  <w:style w:type="paragraph" w:customStyle="1" w:styleId="B3">
    <w:name w:val="B3"/>
    <w:basedOn w:val="List3"/>
    <w:rsid w:val="000B7FED"/>
  </w:style>
  <w:style w:type="paragraph" w:customStyle="1" w:styleId="B4">
    <w:name w:val="B4"/>
    <w:basedOn w:val="List4"/>
    <w:rsid w:val="000B7FED"/>
  </w:style>
  <w:style w:type="paragraph" w:customStyle="1" w:styleId="B5">
    <w:name w:val="B5"/>
    <w:basedOn w:val="List5"/>
    <w:rsid w:val="000B7FED"/>
  </w:style>
  <w:style w:type="paragraph" w:styleId="Footer">
    <w:name w:val="footer"/>
    <w:basedOn w:val="Header"/>
    <w:link w:val="FooterChar11"/>
    <w:rsid w:val="000B7FED"/>
    <w:pPr>
      <w:jc w:val="center"/>
    </w:pPr>
    <w:rPr>
      <w:i/>
    </w:rPr>
  </w:style>
  <w:style w:type="paragraph" w:customStyle="1" w:styleId="ZTD">
    <w:name w:val="ZTD"/>
    <w:basedOn w:val="ZB"/>
    <w:rsid w:val="000B7FED"/>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uiPriority w:val="99"/>
    <w:rsid w:val="000B7FED"/>
    <w:rPr>
      <w:sz w:val="16"/>
    </w:rPr>
  </w:style>
  <w:style w:type="paragraph" w:styleId="CommentText">
    <w:name w:val="annotation text"/>
    <w:basedOn w:val="Normal"/>
    <w:link w:val="CommentTextChar"/>
    <w:uiPriority w:val="99"/>
    <w:rsid w:val="000B7FED"/>
  </w:style>
  <w:style w:type="character" w:styleId="FollowedHyperlink">
    <w:name w:val="FollowedHyperlink"/>
    <w:rsid w:val="000B7FED"/>
    <w:rPr>
      <w:color w:val="800080"/>
      <w:u w:val="single"/>
    </w:rPr>
  </w:style>
  <w:style w:type="paragraph" w:styleId="BalloonText">
    <w:name w:val="Balloon Text"/>
    <w:basedOn w:val="Normal"/>
    <w:link w:val="BalloonTextChar"/>
    <w:semiHidden/>
    <w:rsid w:val="000B7FED"/>
    <w:rPr>
      <w:rFonts w:ascii="Tahoma" w:hAnsi="Tahoma" w:cs="Tahoma"/>
      <w:sz w:val="16"/>
      <w:szCs w:val="16"/>
    </w:rPr>
  </w:style>
  <w:style w:type="paragraph" w:styleId="CommentSubject">
    <w:name w:val="annotation subject"/>
    <w:basedOn w:val="CommentText"/>
    <w:next w:val="CommentText"/>
    <w:link w:val="CommentSubjectChar"/>
    <w:uiPriority w:val="99"/>
    <w:rsid w:val="000B7FED"/>
    <w:rPr>
      <w:b/>
      <w:bCs/>
    </w:rPr>
  </w:style>
  <w:style w:type="paragraph" w:styleId="DocumentMap">
    <w:name w:val="Document Map"/>
    <w:basedOn w:val="Normal"/>
    <w:link w:val="DocumentMapChar"/>
    <w:rsid w:val="005E2C44"/>
    <w:pPr>
      <w:shd w:val="clear" w:color="auto" w:fill="000080"/>
    </w:pPr>
    <w:rPr>
      <w:rFonts w:ascii="Tahoma" w:hAnsi="Tahoma" w:cs="Tahoma"/>
    </w:rPr>
  </w:style>
  <w:style w:type="character" w:customStyle="1" w:styleId="H6Char">
    <w:name w:val="H6 Char"/>
    <w:basedOn w:val="DefaultParagraphFont"/>
    <w:link w:val="H6"/>
    <w:rsid w:val="00B36AD1"/>
    <w:rPr>
      <w:rFonts w:ascii="Arial" w:hAnsi="Arial"/>
      <w:lang w:val="en-GB" w:eastAsia="en-US"/>
    </w:rPr>
  </w:style>
  <w:style w:type="paragraph" w:styleId="Revision">
    <w:name w:val="Revision"/>
    <w:hidden/>
    <w:uiPriority w:val="99"/>
    <w:semiHidden/>
    <w:rsid w:val="00B36AD1"/>
    <w:rPr>
      <w:rFonts w:ascii="Times New Roman" w:hAnsi="Times New Roman"/>
      <w:lang w:val="en-GB" w:eastAsia="en-US"/>
    </w:rPr>
  </w:style>
  <w:style w:type="character" w:customStyle="1" w:styleId="Heading2Char">
    <w:name w:val="Heading 2 Char"/>
    <w:basedOn w:val="DefaultParagraphFont"/>
    <w:link w:val="Heading2"/>
    <w:uiPriority w:val="9"/>
    <w:rsid w:val="00F152D8"/>
    <w:rPr>
      <w:rFonts w:ascii="Arial" w:hAnsi="Arial"/>
      <w:sz w:val="32"/>
      <w:lang w:val="en-GB" w:eastAsia="en-US"/>
    </w:rPr>
  </w:style>
  <w:style w:type="character" w:customStyle="1" w:styleId="Heading5Char">
    <w:name w:val="Heading 5 Char"/>
    <w:basedOn w:val="DefaultParagraphFont"/>
    <w:link w:val="Heading5"/>
    <w:rsid w:val="004F40D5"/>
    <w:rPr>
      <w:rFonts w:ascii="Arial" w:hAnsi="Arial"/>
      <w:sz w:val="22"/>
      <w:lang w:val="en-GB" w:eastAsia="en-US"/>
    </w:rPr>
  </w:style>
  <w:style w:type="character" w:customStyle="1" w:styleId="EQZchn">
    <w:name w:val="EQ Zchn"/>
    <w:link w:val="EQ"/>
    <w:locked/>
    <w:rsid w:val="004F40D5"/>
    <w:rPr>
      <w:rFonts w:ascii="Times New Roman" w:hAnsi="Times New Roman"/>
      <w:noProof/>
      <w:lang w:val="en-GB" w:eastAsia="en-US"/>
    </w:rPr>
  </w:style>
  <w:style w:type="character" w:customStyle="1" w:styleId="Heading5Char11">
    <w:name w:val="Heading 5 Char11"/>
    <w:basedOn w:val="DefaultParagraphFont"/>
    <w:rsid w:val="004F40D5"/>
    <w:rPr>
      <w:rFonts w:ascii="Arial" w:eastAsia="Times New Roman" w:hAnsi="Arial"/>
      <w:sz w:val="22"/>
      <w:lang w:eastAsia="en-US"/>
    </w:rPr>
  </w:style>
  <w:style w:type="character" w:customStyle="1" w:styleId="THChar">
    <w:name w:val="TH Char"/>
    <w:link w:val="TH"/>
    <w:qFormat/>
    <w:rsid w:val="004F40D5"/>
    <w:rPr>
      <w:rFonts w:ascii="Arial" w:hAnsi="Arial"/>
      <w:b/>
      <w:lang w:val="en-GB" w:eastAsia="en-US"/>
    </w:rPr>
  </w:style>
  <w:style w:type="character" w:customStyle="1" w:styleId="Heading1Char">
    <w:name w:val="Heading 1 Char"/>
    <w:basedOn w:val="DefaultParagraphFont"/>
    <w:link w:val="Heading1"/>
    <w:rsid w:val="004F40D5"/>
    <w:rPr>
      <w:rFonts w:ascii="Arial" w:hAnsi="Arial"/>
      <w:sz w:val="36"/>
      <w:lang w:val="en-GB" w:eastAsia="en-US"/>
    </w:rPr>
  </w:style>
  <w:style w:type="character" w:customStyle="1" w:styleId="Heading3Char">
    <w:name w:val="Heading 3 Char"/>
    <w:basedOn w:val="DefaultParagraphFont"/>
    <w:link w:val="Heading3"/>
    <w:rsid w:val="004F40D5"/>
    <w:rPr>
      <w:rFonts w:ascii="Arial" w:hAnsi="Arial"/>
      <w:sz w:val="28"/>
      <w:lang w:val="en-GB" w:eastAsia="en-US"/>
    </w:rPr>
  </w:style>
  <w:style w:type="character" w:customStyle="1" w:styleId="Heading4Char">
    <w:name w:val="Heading 4 Char"/>
    <w:aliases w:val="H4 Char,h4 Char,H41 Char"/>
    <w:basedOn w:val="DefaultParagraphFont"/>
    <w:link w:val="Heading4"/>
    <w:rsid w:val="004F40D5"/>
    <w:rPr>
      <w:rFonts w:ascii="Arial" w:hAnsi="Arial"/>
      <w:sz w:val="24"/>
      <w:lang w:val="en-GB" w:eastAsia="en-US"/>
    </w:rPr>
  </w:style>
  <w:style w:type="character" w:customStyle="1" w:styleId="Heading6Char">
    <w:name w:val="Heading 6 Char"/>
    <w:basedOn w:val="DefaultParagraphFont"/>
    <w:link w:val="Heading6"/>
    <w:rsid w:val="004F40D5"/>
    <w:rPr>
      <w:rFonts w:ascii="Arial" w:hAnsi="Arial"/>
      <w:lang w:val="en-GB" w:eastAsia="en-US"/>
    </w:rPr>
  </w:style>
  <w:style w:type="character" w:customStyle="1" w:styleId="Heading7Char">
    <w:name w:val="Heading 7 Char"/>
    <w:basedOn w:val="DefaultParagraphFont"/>
    <w:link w:val="Heading7"/>
    <w:rsid w:val="004F40D5"/>
    <w:rPr>
      <w:rFonts w:ascii="Arial" w:hAnsi="Arial"/>
      <w:lang w:val="en-GB" w:eastAsia="en-US"/>
    </w:rPr>
  </w:style>
  <w:style w:type="character" w:customStyle="1" w:styleId="Heading8Char">
    <w:name w:val="Heading 8 Char"/>
    <w:basedOn w:val="DefaultParagraphFont"/>
    <w:link w:val="Heading8"/>
    <w:rsid w:val="004F40D5"/>
    <w:rPr>
      <w:rFonts w:ascii="Arial" w:hAnsi="Arial"/>
      <w:sz w:val="36"/>
      <w:lang w:val="en-GB" w:eastAsia="en-US"/>
    </w:rPr>
  </w:style>
  <w:style w:type="character" w:customStyle="1" w:styleId="Heading9Char">
    <w:name w:val="Heading 9 Char"/>
    <w:basedOn w:val="DefaultParagraphFont"/>
    <w:link w:val="Heading9"/>
    <w:rsid w:val="004F40D5"/>
    <w:rPr>
      <w:rFonts w:ascii="Arial" w:hAnsi="Arial"/>
      <w:sz w:val="36"/>
      <w:lang w:val="en-GB" w:eastAsia="en-US"/>
    </w:rPr>
  </w:style>
  <w:style w:type="paragraph" w:styleId="Title">
    <w:name w:val="Title"/>
    <w:basedOn w:val="Normal"/>
    <w:next w:val="Normal"/>
    <w:link w:val="TitleChar"/>
    <w:qFormat/>
    <w:rsid w:val="004F40D5"/>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rsid w:val="004F40D5"/>
    <w:rPr>
      <w:rFonts w:asciiTheme="majorHAnsi" w:eastAsiaTheme="majorEastAsia" w:hAnsiTheme="majorHAnsi" w:cstheme="majorBidi"/>
      <w:spacing w:val="-10"/>
      <w:kern w:val="28"/>
      <w:sz w:val="56"/>
      <w:szCs w:val="56"/>
      <w:lang w:val="en-US" w:eastAsia="en-US"/>
      <w14:ligatures w14:val="standardContextual"/>
    </w:rPr>
  </w:style>
  <w:style w:type="paragraph" w:styleId="Subtitle">
    <w:name w:val="Subtitle"/>
    <w:basedOn w:val="Normal"/>
    <w:next w:val="Normal"/>
    <w:link w:val="SubtitleChar"/>
    <w:qFormat/>
    <w:rsid w:val="004F40D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rsid w:val="004F40D5"/>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paragraph" w:styleId="Quote">
    <w:name w:val="Quote"/>
    <w:basedOn w:val="Normal"/>
    <w:next w:val="Normal"/>
    <w:link w:val="QuoteChar"/>
    <w:uiPriority w:val="29"/>
    <w:qFormat/>
    <w:rsid w:val="004F40D5"/>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4F40D5"/>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paragraph" w:styleId="ListParagraph">
    <w:name w:val="List Paragraph"/>
    <w:aliases w:val="- Bullets,列出段落,Lista1,?? ??,?????,????"/>
    <w:basedOn w:val="Normal"/>
    <w:link w:val="ListParagraphChar"/>
    <w:uiPriority w:val="34"/>
    <w:qFormat/>
    <w:rsid w:val="004F40D5"/>
    <w:pPr>
      <w:spacing w:after="160" w:line="278"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IntenseEmphasis">
    <w:name w:val="Intense Emphasis"/>
    <w:basedOn w:val="DefaultParagraphFont"/>
    <w:uiPriority w:val="21"/>
    <w:qFormat/>
    <w:rsid w:val="004F40D5"/>
    <w:rPr>
      <w:i/>
      <w:iCs/>
      <w:color w:val="365F91" w:themeColor="accent1" w:themeShade="BF"/>
    </w:rPr>
  </w:style>
  <w:style w:type="paragraph" w:styleId="IntenseQuote">
    <w:name w:val="Intense Quote"/>
    <w:basedOn w:val="Normal"/>
    <w:next w:val="Normal"/>
    <w:link w:val="IntenseQuoteChar"/>
    <w:uiPriority w:val="30"/>
    <w:qFormat/>
    <w:rsid w:val="004F40D5"/>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HAnsi" w:hAnsiTheme="minorHAnsi" w:cstheme="minorBidi"/>
      <w:i/>
      <w:iCs/>
      <w:color w:val="365F91"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4F40D5"/>
    <w:rPr>
      <w:rFonts w:asciiTheme="minorHAnsi" w:eastAsiaTheme="minorHAnsi" w:hAnsiTheme="minorHAnsi" w:cstheme="minorBidi"/>
      <w:i/>
      <w:iCs/>
      <w:color w:val="365F91" w:themeColor="accent1" w:themeShade="BF"/>
      <w:kern w:val="2"/>
      <w:sz w:val="24"/>
      <w:szCs w:val="24"/>
      <w:lang w:val="en-US" w:eastAsia="en-US"/>
      <w14:ligatures w14:val="standardContextual"/>
    </w:rPr>
  </w:style>
  <w:style w:type="character" w:styleId="IntenseReference">
    <w:name w:val="Intense Reference"/>
    <w:basedOn w:val="DefaultParagraphFont"/>
    <w:uiPriority w:val="32"/>
    <w:qFormat/>
    <w:rsid w:val="004F40D5"/>
    <w:rPr>
      <w:b/>
      <w:bCs/>
      <w:smallCaps/>
      <w:color w:val="365F91" w:themeColor="accent1" w:themeShade="BF"/>
      <w:spacing w:val="5"/>
    </w:rPr>
  </w:style>
  <w:style w:type="numbering" w:customStyle="1" w:styleId="NoList1">
    <w:name w:val="No List1"/>
    <w:next w:val="NoList"/>
    <w:uiPriority w:val="99"/>
    <w:semiHidden/>
    <w:unhideWhenUsed/>
    <w:rsid w:val="004F40D5"/>
  </w:style>
  <w:style w:type="character" w:customStyle="1" w:styleId="HeaderChar">
    <w:name w:val="Header Char"/>
    <w:basedOn w:val="DefaultParagraphFont"/>
    <w:rsid w:val="004F40D5"/>
  </w:style>
  <w:style w:type="character" w:customStyle="1" w:styleId="HeaderChar11">
    <w:name w:val="Header Char11"/>
    <w:basedOn w:val="DefaultParagraphFont"/>
    <w:link w:val="Header"/>
    <w:rsid w:val="004F40D5"/>
    <w:rPr>
      <w:rFonts w:ascii="Arial" w:hAnsi="Arial"/>
      <w:b/>
      <w:noProof/>
      <w:sz w:val="18"/>
      <w:lang w:val="en-GB" w:eastAsia="en-US"/>
    </w:rPr>
  </w:style>
  <w:style w:type="paragraph" w:customStyle="1" w:styleId="TAJ">
    <w:name w:val="TAJ"/>
    <w:basedOn w:val="TH"/>
    <w:rsid w:val="004F40D5"/>
  </w:style>
  <w:style w:type="paragraph" w:customStyle="1" w:styleId="Guidance">
    <w:name w:val="Guidance"/>
    <w:basedOn w:val="Normal"/>
    <w:locked/>
    <w:rsid w:val="004F40D5"/>
    <w:rPr>
      <w:i/>
      <w:color w:val="0000FF"/>
    </w:rPr>
  </w:style>
  <w:style w:type="table" w:styleId="TableGrid">
    <w:name w:val="Table Grid"/>
    <w:basedOn w:val="TableNormal"/>
    <w:rsid w:val="004F40D5"/>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4F40D5"/>
    <w:rPr>
      <w:color w:val="605E5C"/>
      <w:shd w:val="clear" w:color="auto" w:fill="E1DFDD"/>
    </w:rPr>
  </w:style>
  <w:style w:type="character" w:customStyle="1" w:styleId="BalloonTextChar">
    <w:name w:val="Balloon Text Char"/>
    <w:basedOn w:val="DefaultParagraphFont"/>
    <w:link w:val="BalloonText"/>
    <w:semiHidden/>
    <w:rsid w:val="004F40D5"/>
    <w:rPr>
      <w:rFonts w:ascii="Tahoma" w:hAnsi="Tahoma" w:cs="Tahoma"/>
      <w:sz w:val="16"/>
      <w:szCs w:val="16"/>
      <w:lang w:val="en-GB" w:eastAsia="en-US"/>
    </w:rPr>
  </w:style>
  <w:style w:type="paragraph" w:styleId="Bibliography">
    <w:name w:val="Bibliography"/>
    <w:basedOn w:val="Normal"/>
    <w:next w:val="Normal"/>
    <w:uiPriority w:val="37"/>
    <w:semiHidden/>
    <w:unhideWhenUsed/>
    <w:rsid w:val="004F40D5"/>
  </w:style>
  <w:style w:type="paragraph" w:customStyle="1" w:styleId="BlockText1">
    <w:name w:val="Block Text1"/>
    <w:basedOn w:val="Normal"/>
    <w:next w:val="BlockText"/>
    <w:locked/>
    <w:rsid w:val="004F40D5"/>
    <w:pPr>
      <w:pBdr>
        <w:top w:val="single" w:sz="2" w:space="10" w:color="4472C4"/>
        <w:left w:val="single" w:sz="2" w:space="10" w:color="4472C4"/>
        <w:bottom w:val="single" w:sz="2" w:space="10" w:color="4472C4"/>
        <w:right w:val="single" w:sz="2" w:space="10" w:color="4472C4"/>
      </w:pBdr>
      <w:ind w:left="1152" w:right="1152"/>
    </w:pPr>
    <w:rPr>
      <w:rFonts w:asciiTheme="minorHAnsi" w:eastAsia="Yu Mincho" w:hAnsiTheme="minorHAnsi" w:cstheme="minorBidi"/>
      <w:i/>
      <w:iCs/>
      <w:color w:val="4472C4"/>
    </w:rPr>
  </w:style>
  <w:style w:type="paragraph" w:styleId="BodyText">
    <w:name w:val="Body Text"/>
    <w:basedOn w:val="Normal"/>
    <w:link w:val="BodyTextChar"/>
    <w:rsid w:val="004F40D5"/>
    <w:pPr>
      <w:spacing w:after="120"/>
    </w:pPr>
  </w:style>
  <w:style w:type="character" w:customStyle="1" w:styleId="BodyTextChar">
    <w:name w:val="Body Text Char"/>
    <w:basedOn w:val="DefaultParagraphFont"/>
    <w:link w:val="BodyText"/>
    <w:rsid w:val="004F40D5"/>
    <w:rPr>
      <w:rFonts w:ascii="Times New Roman" w:hAnsi="Times New Roman"/>
      <w:lang w:val="en-GB" w:eastAsia="en-US"/>
    </w:rPr>
  </w:style>
  <w:style w:type="paragraph" w:styleId="BodyText2">
    <w:name w:val="Body Text 2"/>
    <w:basedOn w:val="Normal"/>
    <w:link w:val="BodyText2Char"/>
    <w:rsid w:val="004F40D5"/>
    <w:pPr>
      <w:spacing w:after="120" w:line="480" w:lineRule="auto"/>
    </w:pPr>
  </w:style>
  <w:style w:type="character" w:customStyle="1" w:styleId="BodyText2Char">
    <w:name w:val="Body Text 2 Char"/>
    <w:basedOn w:val="DefaultParagraphFont"/>
    <w:link w:val="BodyText2"/>
    <w:rsid w:val="004F40D5"/>
    <w:rPr>
      <w:rFonts w:ascii="Times New Roman" w:hAnsi="Times New Roman"/>
      <w:lang w:val="en-GB" w:eastAsia="en-US"/>
    </w:rPr>
  </w:style>
  <w:style w:type="paragraph" w:styleId="BodyText3">
    <w:name w:val="Body Text 3"/>
    <w:basedOn w:val="Normal"/>
    <w:link w:val="BodyText3Char"/>
    <w:rsid w:val="004F40D5"/>
    <w:pPr>
      <w:spacing w:after="120"/>
    </w:pPr>
    <w:rPr>
      <w:sz w:val="16"/>
      <w:szCs w:val="16"/>
    </w:rPr>
  </w:style>
  <w:style w:type="character" w:customStyle="1" w:styleId="BodyText3Char">
    <w:name w:val="Body Text 3 Char"/>
    <w:basedOn w:val="DefaultParagraphFont"/>
    <w:link w:val="BodyText3"/>
    <w:rsid w:val="004F40D5"/>
    <w:rPr>
      <w:rFonts w:ascii="Times New Roman" w:hAnsi="Times New Roman"/>
      <w:sz w:val="16"/>
      <w:szCs w:val="16"/>
      <w:lang w:val="en-GB" w:eastAsia="en-US"/>
    </w:rPr>
  </w:style>
  <w:style w:type="paragraph" w:styleId="BodyTextFirstIndent">
    <w:name w:val="Body Text First Indent"/>
    <w:basedOn w:val="BodyText"/>
    <w:link w:val="BodyTextFirstIndentChar"/>
    <w:rsid w:val="004F40D5"/>
    <w:pPr>
      <w:spacing w:after="180"/>
      <w:ind w:firstLine="360"/>
    </w:pPr>
  </w:style>
  <w:style w:type="character" w:customStyle="1" w:styleId="BodyTextFirstIndentChar">
    <w:name w:val="Body Text First Indent Char"/>
    <w:basedOn w:val="BodyTextChar"/>
    <w:link w:val="BodyTextFirstIndent"/>
    <w:rsid w:val="004F40D5"/>
    <w:rPr>
      <w:rFonts w:ascii="Times New Roman" w:hAnsi="Times New Roman"/>
      <w:lang w:val="en-GB" w:eastAsia="en-US"/>
    </w:rPr>
  </w:style>
  <w:style w:type="paragraph" w:styleId="BodyTextIndent">
    <w:name w:val="Body Text Indent"/>
    <w:basedOn w:val="Normal"/>
    <w:link w:val="BodyTextIndentChar"/>
    <w:rsid w:val="004F40D5"/>
    <w:pPr>
      <w:spacing w:after="120"/>
      <w:ind w:left="283"/>
    </w:pPr>
  </w:style>
  <w:style w:type="character" w:customStyle="1" w:styleId="BodyTextIndentChar">
    <w:name w:val="Body Text Indent Char"/>
    <w:basedOn w:val="DefaultParagraphFont"/>
    <w:link w:val="BodyTextIndent"/>
    <w:rsid w:val="004F40D5"/>
    <w:rPr>
      <w:rFonts w:ascii="Times New Roman" w:hAnsi="Times New Roman"/>
      <w:lang w:val="en-GB" w:eastAsia="en-US"/>
    </w:rPr>
  </w:style>
  <w:style w:type="paragraph" w:styleId="BodyTextFirstIndent2">
    <w:name w:val="Body Text First Indent 2"/>
    <w:basedOn w:val="BodyTextIndent"/>
    <w:link w:val="BodyTextFirstIndent2Char"/>
    <w:rsid w:val="004F40D5"/>
    <w:pPr>
      <w:spacing w:after="180"/>
      <w:ind w:left="360" w:firstLine="360"/>
    </w:pPr>
  </w:style>
  <w:style w:type="character" w:customStyle="1" w:styleId="BodyTextFirstIndent2Char">
    <w:name w:val="Body Text First Indent 2 Char"/>
    <w:basedOn w:val="BodyTextIndentChar"/>
    <w:link w:val="BodyTextFirstIndent2"/>
    <w:rsid w:val="004F40D5"/>
    <w:rPr>
      <w:rFonts w:ascii="Times New Roman" w:hAnsi="Times New Roman"/>
      <w:lang w:val="en-GB" w:eastAsia="en-US"/>
    </w:rPr>
  </w:style>
  <w:style w:type="paragraph" w:styleId="BodyTextIndent2">
    <w:name w:val="Body Text Indent 2"/>
    <w:basedOn w:val="Normal"/>
    <w:link w:val="BodyTextIndent2Char"/>
    <w:rsid w:val="004F40D5"/>
    <w:pPr>
      <w:spacing w:after="120" w:line="480" w:lineRule="auto"/>
      <w:ind w:left="283"/>
    </w:pPr>
  </w:style>
  <w:style w:type="character" w:customStyle="1" w:styleId="BodyTextIndent2Char">
    <w:name w:val="Body Text Indent 2 Char"/>
    <w:basedOn w:val="DefaultParagraphFont"/>
    <w:link w:val="BodyTextIndent2"/>
    <w:rsid w:val="004F40D5"/>
    <w:rPr>
      <w:rFonts w:ascii="Times New Roman" w:hAnsi="Times New Roman"/>
      <w:lang w:val="en-GB" w:eastAsia="en-US"/>
    </w:rPr>
  </w:style>
  <w:style w:type="paragraph" w:styleId="BodyTextIndent3">
    <w:name w:val="Body Text Indent 3"/>
    <w:basedOn w:val="Normal"/>
    <w:link w:val="BodyTextIndent3Char"/>
    <w:rsid w:val="004F40D5"/>
    <w:pPr>
      <w:spacing w:after="120"/>
      <w:ind w:left="283"/>
    </w:pPr>
    <w:rPr>
      <w:sz w:val="16"/>
      <w:szCs w:val="16"/>
    </w:rPr>
  </w:style>
  <w:style w:type="character" w:customStyle="1" w:styleId="BodyTextIndent3Char">
    <w:name w:val="Body Text Indent 3 Char"/>
    <w:basedOn w:val="DefaultParagraphFont"/>
    <w:link w:val="BodyTextIndent3"/>
    <w:rsid w:val="004F40D5"/>
    <w:rPr>
      <w:rFonts w:ascii="Times New Roman" w:hAnsi="Times New Roman"/>
      <w:sz w:val="16"/>
      <w:szCs w:val="16"/>
      <w:lang w:val="en-GB" w:eastAsia="en-US"/>
    </w:rPr>
  </w:style>
  <w:style w:type="paragraph" w:customStyle="1" w:styleId="Caption1">
    <w:name w:val="Caption1"/>
    <w:basedOn w:val="Normal"/>
    <w:next w:val="Normal"/>
    <w:unhideWhenUsed/>
    <w:qFormat/>
    <w:locked/>
    <w:rsid w:val="004F40D5"/>
    <w:pPr>
      <w:spacing w:after="200"/>
    </w:pPr>
    <w:rPr>
      <w:i/>
      <w:iCs/>
      <w:color w:val="44546A"/>
      <w:sz w:val="18"/>
      <w:szCs w:val="18"/>
    </w:rPr>
  </w:style>
  <w:style w:type="paragraph" w:styleId="Closing">
    <w:name w:val="Closing"/>
    <w:basedOn w:val="Normal"/>
    <w:link w:val="ClosingChar"/>
    <w:rsid w:val="004F40D5"/>
    <w:pPr>
      <w:spacing w:after="0"/>
      <w:ind w:left="4252"/>
    </w:pPr>
  </w:style>
  <w:style w:type="character" w:customStyle="1" w:styleId="ClosingChar">
    <w:name w:val="Closing Char"/>
    <w:basedOn w:val="DefaultParagraphFont"/>
    <w:link w:val="Closing"/>
    <w:rsid w:val="004F40D5"/>
    <w:rPr>
      <w:rFonts w:ascii="Times New Roman" w:hAnsi="Times New Roman"/>
      <w:lang w:val="en-GB" w:eastAsia="en-US"/>
    </w:rPr>
  </w:style>
  <w:style w:type="character" w:customStyle="1" w:styleId="CommentTextChar">
    <w:name w:val="Comment Text Char"/>
    <w:basedOn w:val="DefaultParagraphFont"/>
    <w:link w:val="CommentText"/>
    <w:uiPriority w:val="99"/>
    <w:rsid w:val="004F40D5"/>
    <w:rPr>
      <w:rFonts w:ascii="Times New Roman" w:hAnsi="Times New Roman"/>
      <w:lang w:val="en-GB" w:eastAsia="en-US"/>
    </w:rPr>
  </w:style>
  <w:style w:type="character" w:customStyle="1" w:styleId="CommentSubjectChar">
    <w:name w:val="Comment Subject Char"/>
    <w:basedOn w:val="CommentTextChar"/>
    <w:link w:val="CommentSubject"/>
    <w:uiPriority w:val="99"/>
    <w:rsid w:val="004F40D5"/>
    <w:rPr>
      <w:rFonts w:ascii="Times New Roman" w:hAnsi="Times New Roman"/>
      <w:b/>
      <w:bCs/>
      <w:lang w:val="en-GB" w:eastAsia="en-US"/>
    </w:rPr>
  </w:style>
  <w:style w:type="paragraph" w:styleId="Date">
    <w:name w:val="Date"/>
    <w:basedOn w:val="Normal"/>
    <w:next w:val="Normal"/>
    <w:link w:val="DateChar"/>
    <w:rsid w:val="004F40D5"/>
  </w:style>
  <w:style w:type="character" w:customStyle="1" w:styleId="DateChar">
    <w:name w:val="Date Char"/>
    <w:basedOn w:val="DefaultParagraphFont"/>
    <w:link w:val="Date"/>
    <w:rsid w:val="004F40D5"/>
    <w:rPr>
      <w:rFonts w:ascii="Times New Roman" w:hAnsi="Times New Roman"/>
      <w:lang w:val="en-GB" w:eastAsia="en-US"/>
    </w:rPr>
  </w:style>
  <w:style w:type="character" w:customStyle="1" w:styleId="DocumentMapChar">
    <w:name w:val="Document Map Char"/>
    <w:basedOn w:val="DefaultParagraphFont"/>
    <w:link w:val="DocumentMap"/>
    <w:rsid w:val="004F40D5"/>
    <w:rPr>
      <w:rFonts w:ascii="Tahoma" w:hAnsi="Tahoma" w:cs="Tahoma"/>
      <w:shd w:val="clear" w:color="auto" w:fill="000080"/>
      <w:lang w:val="en-GB" w:eastAsia="en-US"/>
    </w:rPr>
  </w:style>
  <w:style w:type="paragraph" w:styleId="E-mailSignature">
    <w:name w:val="E-mail Signature"/>
    <w:basedOn w:val="Normal"/>
    <w:link w:val="E-mailSignatureChar"/>
    <w:rsid w:val="004F40D5"/>
    <w:pPr>
      <w:spacing w:after="0"/>
    </w:pPr>
  </w:style>
  <w:style w:type="character" w:customStyle="1" w:styleId="E-mailSignatureChar">
    <w:name w:val="E-mail Signature Char"/>
    <w:basedOn w:val="DefaultParagraphFont"/>
    <w:link w:val="E-mailSignature"/>
    <w:rsid w:val="004F40D5"/>
    <w:rPr>
      <w:rFonts w:ascii="Times New Roman" w:hAnsi="Times New Roman"/>
      <w:lang w:val="en-GB" w:eastAsia="en-US"/>
    </w:rPr>
  </w:style>
  <w:style w:type="paragraph" w:styleId="EndnoteText">
    <w:name w:val="endnote text"/>
    <w:basedOn w:val="Normal"/>
    <w:link w:val="EndnoteTextChar"/>
    <w:rsid w:val="004F40D5"/>
    <w:pPr>
      <w:spacing w:after="0"/>
    </w:pPr>
  </w:style>
  <w:style w:type="character" w:customStyle="1" w:styleId="EndnoteTextChar">
    <w:name w:val="Endnote Text Char"/>
    <w:basedOn w:val="DefaultParagraphFont"/>
    <w:link w:val="EndnoteText"/>
    <w:rsid w:val="004F40D5"/>
    <w:rPr>
      <w:rFonts w:ascii="Times New Roman" w:hAnsi="Times New Roman"/>
      <w:lang w:val="en-GB" w:eastAsia="en-US"/>
    </w:rPr>
  </w:style>
  <w:style w:type="paragraph" w:customStyle="1" w:styleId="EnvelopeAddress1">
    <w:name w:val="Envelope Address1"/>
    <w:basedOn w:val="Normal"/>
    <w:next w:val="EnvelopeAddress"/>
    <w:locked/>
    <w:rsid w:val="004F40D5"/>
    <w:pPr>
      <w:framePr w:w="7920" w:h="1980" w:hRule="exact" w:hSpace="180" w:wrap="auto" w:hAnchor="page" w:xAlign="center" w:yAlign="bottom"/>
      <w:spacing w:after="0"/>
      <w:ind w:left="2880"/>
    </w:pPr>
    <w:rPr>
      <w:rFonts w:ascii="Calibri Light" w:eastAsia="Yu Gothic Light" w:hAnsi="Calibri Light"/>
      <w:sz w:val="24"/>
      <w:szCs w:val="24"/>
    </w:rPr>
  </w:style>
  <w:style w:type="paragraph" w:customStyle="1" w:styleId="EnvelopeReturn1">
    <w:name w:val="Envelope Return1"/>
    <w:basedOn w:val="Normal"/>
    <w:next w:val="EnvelopeReturn"/>
    <w:locked/>
    <w:rsid w:val="004F40D5"/>
    <w:pPr>
      <w:spacing w:after="0"/>
    </w:pPr>
    <w:rPr>
      <w:rFonts w:ascii="Calibri Light" w:eastAsia="Yu Gothic Light" w:hAnsi="Calibri Light"/>
    </w:rPr>
  </w:style>
  <w:style w:type="character" w:customStyle="1" w:styleId="FootnoteTextChar">
    <w:name w:val="Footnote Text Char"/>
    <w:basedOn w:val="DefaultParagraphFont"/>
    <w:link w:val="FootnoteText"/>
    <w:rsid w:val="004F40D5"/>
    <w:rPr>
      <w:rFonts w:ascii="Times New Roman" w:hAnsi="Times New Roman"/>
      <w:sz w:val="16"/>
      <w:lang w:val="en-GB" w:eastAsia="en-US"/>
    </w:rPr>
  </w:style>
  <w:style w:type="character" w:customStyle="1" w:styleId="FootnoteTextChar11">
    <w:name w:val="Footnote Text Char11"/>
    <w:basedOn w:val="DefaultParagraphFont"/>
    <w:rsid w:val="004F40D5"/>
    <w:rPr>
      <w:sz w:val="16"/>
    </w:rPr>
  </w:style>
  <w:style w:type="paragraph" w:styleId="HTMLAddress">
    <w:name w:val="HTML Address"/>
    <w:basedOn w:val="Normal"/>
    <w:link w:val="HTMLAddressChar"/>
    <w:rsid w:val="004F40D5"/>
    <w:pPr>
      <w:spacing w:after="0"/>
    </w:pPr>
    <w:rPr>
      <w:i/>
      <w:iCs/>
    </w:rPr>
  </w:style>
  <w:style w:type="character" w:customStyle="1" w:styleId="HTMLAddressChar">
    <w:name w:val="HTML Address Char"/>
    <w:basedOn w:val="DefaultParagraphFont"/>
    <w:link w:val="HTMLAddress"/>
    <w:rsid w:val="004F40D5"/>
    <w:rPr>
      <w:rFonts w:ascii="Times New Roman" w:hAnsi="Times New Roman"/>
      <w:i/>
      <w:iCs/>
      <w:lang w:val="en-GB" w:eastAsia="en-US"/>
    </w:rPr>
  </w:style>
  <w:style w:type="paragraph" w:styleId="HTMLPreformatted">
    <w:name w:val="HTML Preformatted"/>
    <w:basedOn w:val="Normal"/>
    <w:link w:val="HTMLPreformattedChar"/>
    <w:uiPriority w:val="99"/>
    <w:rsid w:val="004F40D5"/>
    <w:pPr>
      <w:spacing w:after="0"/>
    </w:pPr>
    <w:rPr>
      <w:rFonts w:ascii="Consolas" w:hAnsi="Consolas"/>
    </w:rPr>
  </w:style>
  <w:style w:type="character" w:customStyle="1" w:styleId="HTMLPreformattedChar">
    <w:name w:val="HTML Preformatted Char"/>
    <w:basedOn w:val="DefaultParagraphFont"/>
    <w:link w:val="HTMLPreformatted"/>
    <w:uiPriority w:val="99"/>
    <w:rsid w:val="004F40D5"/>
    <w:rPr>
      <w:rFonts w:ascii="Consolas" w:hAnsi="Consolas"/>
      <w:lang w:val="en-GB" w:eastAsia="en-US"/>
    </w:rPr>
  </w:style>
  <w:style w:type="paragraph" w:styleId="Index3">
    <w:name w:val="index 3"/>
    <w:basedOn w:val="Normal"/>
    <w:next w:val="Normal"/>
    <w:rsid w:val="004F40D5"/>
    <w:pPr>
      <w:spacing w:after="0"/>
      <w:ind w:left="600" w:hanging="200"/>
    </w:pPr>
  </w:style>
  <w:style w:type="paragraph" w:styleId="Index4">
    <w:name w:val="index 4"/>
    <w:basedOn w:val="Normal"/>
    <w:next w:val="Normal"/>
    <w:rsid w:val="004F40D5"/>
    <w:pPr>
      <w:spacing w:after="0"/>
      <w:ind w:left="800" w:hanging="200"/>
    </w:pPr>
  </w:style>
  <w:style w:type="paragraph" w:styleId="Index5">
    <w:name w:val="index 5"/>
    <w:basedOn w:val="Normal"/>
    <w:next w:val="Normal"/>
    <w:rsid w:val="004F40D5"/>
    <w:pPr>
      <w:spacing w:after="0"/>
      <w:ind w:left="1000" w:hanging="200"/>
    </w:pPr>
  </w:style>
  <w:style w:type="paragraph" w:styleId="Index6">
    <w:name w:val="index 6"/>
    <w:basedOn w:val="Normal"/>
    <w:next w:val="Normal"/>
    <w:rsid w:val="004F40D5"/>
    <w:pPr>
      <w:spacing w:after="0"/>
      <w:ind w:left="1200" w:hanging="200"/>
    </w:pPr>
  </w:style>
  <w:style w:type="paragraph" w:styleId="Index7">
    <w:name w:val="index 7"/>
    <w:basedOn w:val="Normal"/>
    <w:next w:val="Normal"/>
    <w:rsid w:val="004F40D5"/>
    <w:pPr>
      <w:spacing w:after="0"/>
      <w:ind w:left="1400" w:hanging="200"/>
    </w:pPr>
  </w:style>
  <w:style w:type="paragraph" w:styleId="Index8">
    <w:name w:val="index 8"/>
    <w:basedOn w:val="Normal"/>
    <w:next w:val="Normal"/>
    <w:rsid w:val="004F40D5"/>
    <w:pPr>
      <w:spacing w:after="0"/>
      <w:ind w:left="1600" w:hanging="200"/>
    </w:pPr>
  </w:style>
  <w:style w:type="paragraph" w:styleId="Index9">
    <w:name w:val="index 9"/>
    <w:basedOn w:val="Normal"/>
    <w:next w:val="Normal"/>
    <w:rsid w:val="004F40D5"/>
    <w:pPr>
      <w:spacing w:after="0"/>
      <w:ind w:left="1800" w:hanging="200"/>
    </w:pPr>
  </w:style>
  <w:style w:type="paragraph" w:customStyle="1" w:styleId="IndexHeading1">
    <w:name w:val="Index Heading1"/>
    <w:basedOn w:val="Normal"/>
    <w:next w:val="Index1"/>
    <w:locked/>
    <w:rsid w:val="004F40D5"/>
    <w:rPr>
      <w:rFonts w:ascii="Calibri Light" w:eastAsia="Yu Gothic Light" w:hAnsi="Calibri Light"/>
      <w:b/>
      <w:bCs/>
    </w:rPr>
  </w:style>
  <w:style w:type="paragraph" w:styleId="ListContinue">
    <w:name w:val="List Continue"/>
    <w:basedOn w:val="Normal"/>
    <w:rsid w:val="004F40D5"/>
    <w:pPr>
      <w:spacing w:after="120"/>
      <w:ind w:left="283"/>
      <w:contextualSpacing/>
    </w:pPr>
  </w:style>
  <w:style w:type="paragraph" w:styleId="ListContinue2">
    <w:name w:val="List Continue 2"/>
    <w:basedOn w:val="Normal"/>
    <w:rsid w:val="004F40D5"/>
    <w:pPr>
      <w:spacing w:after="120"/>
      <w:ind w:left="566"/>
      <w:contextualSpacing/>
    </w:pPr>
  </w:style>
  <w:style w:type="paragraph" w:styleId="ListContinue3">
    <w:name w:val="List Continue 3"/>
    <w:basedOn w:val="Normal"/>
    <w:rsid w:val="004F40D5"/>
    <w:pPr>
      <w:spacing w:after="120"/>
      <w:ind w:left="849"/>
      <w:contextualSpacing/>
    </w:pPr>
  </w:style>
  <w:style w:type="paragraph" w:styleId="ListContinue4">
    <w:name w:val="List Continue 4"/>
    <w:basedOn w:val="Normal"/>
    <w:rsid w:val="004F40D5"/>
    <w:pPr>
      <w:spacing w:after="120"/>
      <w:ind w:left="1132"/>
      <w:contextualSpacing/>
    </w:pPr>
  </w:style>
  <w:style w:type="paragraph" w:styleId="ListContinue5">
    <w:name w:val="List Continue 5"/>
    <w:basedOn w:val="Normal"/>
    <w:rsid w:val="004F40D5"/>
    <w:pPr>
      <w:spacing w:after="120"/>
      <w:ind w:left="1415"/>
      <w:contextualSpacing/>
    </w:pPr>
  </w:style>
  <w:style w:type="paragraph" w:styleId="ListNumber3">
    <w:name w:val="List Number 3"/>
    <w:basedOn w:val="Normal"/>
    <w:rsid w:val="004F40D5"/>
    <w:pPr>
      <w:numPr>
        <w:numId w:val="1"/>
      </w:numPr>
      <w:tabs>
        <w:tab w:val="clear" w:pos="926"/>
      </w:tabs>
      <w:ind w:left="0" w:firstLine="0"/>
      <w:contextualSpacing/>
    </w:pPr>
  </w:style>
  <w:style w:type="paragraph" w:styleId="ListNumber4">
    <w:name w:val="List Number 4"/>
    <w:basedOn w:val="Normal"/>
    <w:rsid w:val="004F40D5"/>
    <w:pPr>
      <w:numPr>
        <w:numId w:val="2"/>
      </w:numPr>
      <w:tabs>
        <w:tab w:val="clear" w:pos="1209"/>
      </w:tabs>
      <w:ind w:left="0" w:firstLine="0"/>
      <w:contextualSpacing/>
    </w:pPr>
  </w:style>
  <w:style w:type="paragraph" w:styleId="ListNumber5">
    <w:name w:val="List Number 5"/>
    <w:basedOn w:val="Normal"/>
    <w:rsid w:val="004F40D5"/>
    <w:pPr>
      <w:numPr>
        <w:numId w:val="3"/>
      </w:numPr>
      <w:tabs>
        <w:tab w:val="clear" w:pos="1492"/>
      </w:tabs>
      <w:ind w:left="0" w:firstLine="0"/>
      <w:contextualSpacing/>
    </w:pPr>
  </w:style>
  <w:style w:type="paragraph" w:styleId="MacroText">
    <w:name w:val="macro"/>
    <w:link w:val="MacroTextChar"/>
    <w:rsid w:val="004F40D5"/>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GB" w:eastAsia="en-US"/>
    </w:rPr>
  </w:style>
  <w:style w:type="character" w:customStyle="1" w:styleId="MacroTextChar">
    <w:name w:val="Macro Text Char"/>
    <w:basedOn w:val="DefaultParagraphFont"/>
    <w:link w:val="MacroText"/>
    <w:rsid w:val="004F40D5"/>
    <w:rPr>
      <w:rFonts w:ascii="Consolas" w:hAnsi="Consolas"/>
      <w:lang w:val="en-GB" w:eastAsia="en-US"/>
    </w:rPr>
  </w:style>
  <w:style w:type="paragraph" w:customStyle="1" w:styleId="MessageHeader1">
    <w:name w:val="Message Header1"/>
    <w:basedOn w:val="Normal"/>
    <w:next w:val="MessageHeader"/>
    <w:link w:val="MessageHeaderChar"/>
    <w:locked/>
    <w:rsid w:val="004F40D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Calibri Light" w:eastAsia="Yu Gothic Light" w:hAnsi="Calibri Light"/>
      <w:kern w:val="2"/>
      <w:sz w:val="24"/>
      <w:szCs w:val="24"/>
      <w:lang w:val="en-US"/>
      <w14:ligatures w14:val="standardContextual"/>
    </w:rPr>
  </w:style>
  <w:style w:type="character" w:customStyle="1" w:styleId="MessageHeaderChar">
    <w:name w:val="Message Header Char"/>
    <w:basedOn w:val="DefaultParagraphFont"/>
    <w:link w:val="MessageHeader1"/>
    <w:rsid w:val="004F40D5"/>
    <w:rPr>
      <w:rFonts w:ascii="Calibri Light" w:eastAsia="Yu Gothic Light" w:hAnsi="Calibri Light"/>
      <w:kern w:val="2"/>
      <w:sz w:val="24"/>
      <w:szCs w:val="24"/>
      <w:shd w:val="pct20" w:color="auto" w:fill="auto"/>
      <w:lang w:val="en-US" w:eastAsia="en-US"/>
      <w14:ligatures w14:val="standardContextual"/>
    </w:rPr>
  </w:style>
  <w:style w:type="paragraph" w:styleId="NoSpacing">
    <w:name w:val="No Spacing"/>
    <w:uiPriority w:val="1"/>
    <w:qFormat/>
    <w:rsid w:val="004F40D5"/>
    <w:rPr>
      <w:rFonts w:ascii="Times New Roman" w:hAnsi="Times New Roman"/>
      <w:lang w:val="en-GB" w:eastAsia="en-US"/>
    </w:rPr>
  </w:style>
  <w:style w:type="paragraph" w:styleId="NormalWeb">
    <w:name w:val="Normal (Web)"/>
    <w:basedOn w:val="Normal"/>
    <w:rsid w:val="004F40D5"/>
    <w:rPr>
      <w:sz w:val="24"/>
      <w:szCs w:val="24"/>
    </w:rPr>
  </w:style>
  <w:style w:type="paragraph" w:styleId="NormalIndent">
    <w:name w:val="Normal Indent"/>
    <w:basedOn w:val="Normal"/>
    <w:rsid w:val="004F40D5"/>
    <w:pPr>
      <w:ind w:left="720"/>
    </w:pPr>
  </w:style>
  <w:style w:type="paragraph" w:styleId="NoteHeading">
    <w:name w:val="Note Heading"/>
    <w:basedOn w:val="Normal"/>
    <w:next w:val="Normal"/>
    <w:link w:val="NoteHeadingChar"/>
    <w:rsid w:val="004F40D5"/>
    <w:pPr>
      <w:spacing w:after="0"/>
    </w:pPr>
  </w:style>
  <w:style w:type="character" w:customStyle="1" w:styleId="NoteHeadingChar">
    <w:name w:val="Note Heading Char"/>
    <w:basedOn w:val="DefaultParagraphFont"/>
    <w:link w:val="NoteHeading"/>
    <w:rsid w:val="004F40D5"/>
    <w:rPr>
      <w:rFonts w:ascii="Times New Roman" w:hAnsi="Times New Roman"/>
      <w:lang w:val="en-GB" w:eastAsia="en-US"/>
    </w:rPr>
  </w:style>
  <w:style w:type="paragraph" w:styleId="PlainText">
    <w:name w:val="Plain Text"/>
    <w:basedOn w:val="Normal"/>
    <w:link w:val="PlainTextChar"/>
    <w:rsid w:val="004F40D5"/>
    <w:pPr>
      <w:spacing w:after="0"/>
    </w:pPr>
    <w:rPr>
      <w:rFonts w:ascii="Consolas" w:hAnsi="Consolas"/>
      <w:sz w:val="21"/>
      <w:szCs w:val="21"/>
    </w:rPr>
  </w:style>
  <w:style w:type="character" w:customStyle="1" w:styleId="PlainTextChar">
    <w:name w:val="Plain Text Char"/>
    <w:basedOn w:val="DefaultParagraphFont"/>
    <w:link w:val="PlainText"/>
    <w:rsid w:val="004F40D5"/>
    <w:rPr>
      <w:rFonts w:ascii="Consolas" w:hAnsi="Consolas"/>
      <w:sz w:val="21"/>
      <w:szCs w:val="21"/>
      <w:lang w:val="en-GB" w:eastAsia="en-US"/>
    </w:rPr>
  </w:style>
  <w:style w:type="paragraph" w:styleId="Salutation">
    <w:name w:val="Salutation"/>
    <w:basedOn w:val="Normal"/>
    <w:next w:val="Normal"/>
    <w:link w:val="SalutationChar"/>
    <w:rsid w:val="004F40D5"/>
  </w:style>
  <w:style w:type="character" w:customStyle="1" w:styleId="SalutationChar">
    <w:name w:val="Salutation Char"/>
    <w:basedOn w:val="DefaultParagraphFont"/>
    <w:link w:val="Salutation"/>
    <w:rsid w:val="004F40D5"/>
    <w:rPr>
      <w:rFonts w:ascii="Times New Roman" w:hAnsi="Times New Roman"/>
      <w:lang w:val="en-GB" w:eastAsia="en-US"/>
    </w:rPr>
  </w:style>
  <w:style w:type="paragraph" w:styleId="Signature">
    <w:name w:val="Signature"/>
    <w:basedOn w:val="Normal"/>
    <w:link w:val="SignatureChar"/>
    <w:rsid w:val="004F40D5"/>
    <w:pPr>
      <w:spacing w:after="0"/>
      <w:ind w:left="4252"/>
    </w:pPr>
  </w:style>
  <w:style w:type="character" w:customStyle="1" w:styleId="SignatureChar">
    <w:name w:val="Signature Char"/>
    <w:basedOn w:val="DefaultParagraphFont"/>
    <w:link w:val="Signature"/>
    <w:rsid w:val="004F40D5"/>
    <w:rPr>
      <w:rFonts w:ascii="Times New Roman" w:hAnsi="Times New Roman"/>
      <w:lang w:val="en-GB" w:eastAsia="en-US"/>
    </w:rPr>
  </w:style>
  <w:style w:type="paragraph" w:styleId="TableofAuthorities">
    <w:name w:val="table of authorities"/>
    <w:basedOn w:val="Normal"/>
    <w:next w:val="Normal"/>
    <w:rsid w:val="004F40D5"/>
    <w:pPr>
      <w:spacing w:after="0"/>
      <w:ind w:left="200" w:hanging="200"/>
    </w:pPr>
  </w:style>
  <w:style w:type="paragraph" w:styleId="TableofFigures">
    <w:name w:val="table of figures"/>
    <w:basedOn w:val="Normal"/>
    <w:next w:val="Normal"/>
    <w:rsid w:val="004F40D5"/>
    <w:pPr>
      <w:spacing w:after="0"/>
    </w:pPr>
  </w:style>
  <w:style w:type="paragraph" w:customStyle="1" w:styleId="TOAHeading1">
    <w:name w:val="TOA Heading1"/>
    <w:basedOn w:val="Normal"/>
    <w:next w:val="Normal"/>
    <w:rsid w:val="004F40D5"/>
    <w:pPr>
      <w:spacing w:before="120"/>
    </w:pPr>
    <w:rPr>
      <w:rFonts w:ascii="Calibri Light" w:eastAsia="Yu Gothic Light" w:hAnsi="Calibri Light"/>
      <w:b/>
      <w:bCs/>
      <w:sz w:val="24"/>
      <w:szCs w:val="24"/>
    </w:rPr>
  </w:style>
  <w:style w:type="paragraph" w:customStyle="1" w:styleId="TOCHeading1">
    <w:name w:val="TOC Heading1"/>
    <w:basedOn w:val="Heading1"/>
    <w:next w:val="Normal"/>
    <w:uiPriority w:val="39"/>
    <w:semiHidden/>
    <w:unhideWhenUsed/>
    <w:qFormat/>
    <w:rsid w:val="004F40D5"/>
    <w:pPr>
      <w:pBdr>
        <w:top w:val="none" w:sz="0" w:space="0" w:color="auto"/>
      </w:pBdr>
      <w:spacing w:after="0"/>
      <w:ind w:left="0" w:firstLine="0"/>
      <w:outlineLvl w:val="9"/>
    </w:pPr>
    <w:rPr>
      <w:rFonts w:asciiTheme="majorHAnsi" w:eastAsiaTheme="majorEastAsia" w:hAnsiTheme="majorHAnsi" w:cstheme="majorBidi"/>
      <w:color w:val="365F91" w:themeColor="accent1" w:themeShade="BF"/>
      <w:sz w:val="32"/>
      <w:szCs w:val="32"/>
    </w:rPr>
  </w:style>
  <w:style w:type="character" w:customStyle="1" w:styleId="Heading2Char11">
    <w:name w:val="Heading 2 Char11"/>
    <w:basedOn w:val="DefaultParagraphFont"/>
    <w:rsid w:val="004F40D5"/>
    <w:rPr>
      <w:rFonts w:ascii="Arial" w:eastAsia="Times New Roman" w:hAnsi="Arial"/>
      <w:sz w:val="32"/>
      <w:lang w:eastAsia="en-US"/>
    </w:rPr>
  </w:style>
  <w:style w:type="character" w:customStyle="1" w:styleId="Heading3Char11">
    <w:name w:val="Heading 3 Char11"/>
    <w:basedOn w:val="DefaultParagraphFont"/>
    <w:rsid w:val="004F40D5"/>
    <w:rPr>
      <w:rFonts w:ascii="Arial" w:eastAsia="Times New Roman" w:hAnsi="Arial"/>
      <w:sz w:val="28"/>
      <w:lang w:eastAsia="en-US"/>
    </w:rPr>
  </w:style>
  <w:style w:type="character" w:styleId="PlaceholderText">
    <w:name w:val="Placeholder Text"/>
    <w:basedOn w:val="DefaultParagraphFont"/>
    <w:uiPriority w:val="99"/>
    <w:semiHidden/>
    <w:rsid w:val="004F40D5"/>
    <w:rPr>
      <w:color w:val="808080"/>
    </w:rPr>
  </w:style>
  <w:style w:type="paragraph" w:customStyle="1" w:styleId="CD66CF6BC26045C597F12D281E20F360">
    <w:name w:val="CD66CF6BC26045C597F12D281E20F360"/>
    <w:locked/>
    <w:rsid w:val="004F40D5"/>
    <w:pPr>
      <w:spacing w:after="160" w:line="259" w:lineRule="auto"/>
    </w:pPr>
    <w:rPr>
      <w:rFonts w:asciiTheme="minorHAnsi" w:eastAsia="Yu Mincho" w:hAnsiTheme="minorHAnsi" w:cstheme="minorBidi"/>
      <w:sz w:val="22"/>
      <w:szCs w:val="22"/>
      <w:lang w:val="en-US" w:eastAsia="en-US"/>
    </w:rPr>
  </w:style>
  <w:style w:type="paragraph" w:customStyle="1" w:styleId="AnnexH1">
    <w:name w:val="Annex H1"/>
    <w:basedOn w:val="Heading1"/>
    <w:next w:val="Normal"/>
    <w:link w:val="AnnexH1Char"/>
    <w:uiPriority w:val="5"/>
    <w:qFormat/>
    <w:rsid w:val="004F40D5"/>
    <w:pPr>
      <w:numPr>
        <w:ilvl w:val="1"/>
        <w:numId w:val="6"/>
      </w:numPr>
      <w:ind w:left="0" w:firstLine="0"/>
    </w:pPr>
  </w:style>
  <w:style w:type="paragraph" w:customStyle="1" w:styleId="AnnexH2">
    <w:name w:val="Annex H2"/>
    <w:basedOn w:val="Heading2"/>
    <w:next w:val="Normal"/>
    <w:link w:val="AnnexH2Char"/>
    <w:uiPriority w:val="5"/>
    <w:qFormat/>
    <w:rsid w:val="004F40D5"/>
    <w:pPr>
      <w:numPr>
        <w:ilvl w:val="2"/>
        <w:numId w:val="6"/>
      </w:numPr>
      <w:ind w:left="0" w:firstLine="0"/>
    </w:pPr>
  </w:style>
  <w:style w:type="paragraph" w:customStyle="1" w:styleId="AnnexH3">
    <w:name w:val="Annex H3"/>
    <w:basedOn w:val="Heading3"/>
    <w:next w:val="Normal"/>
    <w:link w:val="AnnexH3Char"/>
    <w:uiPriority w:val="5"/>
    <w:qFormat/>
    <w:rsid w:val="004F40D5"/>
    <w:pPr>
      <w:numPr>
        <w:ilvl w:val="3"/>
        <w:numId w:val="6"/>
      </w:numPr>
      <w:ind w:left="0" w:firstLine="0"/>
    </w:pPr>
  </w:style>
  <w:style w:type="paragraph" w:customStyle="1" w:styleId="AnnexH4">
    <w:name w:val="Annex H4"/>
    <w:basedOn w:val="Heading4"/>
    <w:next w:val="Normal"/>
    <w:link w:val="AnnexH4Char"/>
    <w:uiPriority w:val="5"/>
    <w:qFormat/>
    <w:rsid w:val="004F40D5"/>
    <w:pPr>
      <w:numPr>
        <w:ilvl w:val="4"/>
        <w:numId w:val="6"/>
      </w:numPr>
      <w:ind w:left="0" w:firstLine="0"/>
    </w:pPr>
  </w:style>
  <w:style w:type="paragraph" w:customStyle="1" w:styleId="AnnexH5">
    <w:name w:val="Annex H5"/>
    <w:basedOn w:val="Heading5"/>
    <w:next w:val="Normal"/>
    <w:link w:val="AnnexH5Char"/>
    <w:uiPriority w:val="5"/>
    <w:qFormat/>
    <w:rsid w:val="004F40D5"/>
    <w:pPr>
      <w:numPr>
        <w:ilvl w:val="5"/>
        <w:numId w:val="6"/>
      </w:numPr>
      <w:ind w:left="0" w:firstLine="0"/>
    </w:pPr>
  </w:style>
  <w:style w:type="paragraph" w:customStyle="1" w:styleId="AnnexH6">
    <w:name w:val="Annex H6"/>
    <w:basedOn w:val="H6"/>
    <w:next w:val="Normal"/>
    <w:link w:val="AnnexH6Char"/>
    <w:uiPriority w:val="5"/>
    <w:qFormat/>
    <w:rsid w:val="004F40D5"/>
    <w:pPr>
      <w:numPr>
        <w:ilvl w:val="6"/>
        <w:numId w:val="6"/>
      </w:numPr>
      <w:ind w:left="0" w:firstLine="0"/>
    </w:pPr>
  </w:style>
  <w:style w:type="character" w:customStyle="1" w:styleId="Heading1Char11">
    <w:name w:val="Heading 1 Char11"/>
    <w:basedOn w:val="DefaultParagraphFont"/>
    <w:rsid w:val="004F40D5"/>
    <w:rPr>
      <w:rFonts w:ascii="Arial" w:eastAsia="Times New Roman" w:hAnsi="Arial"/>
      <w:sz w:val="36"/>
      <w:lang w:eastAsia="en-US"/>
    </w:rPr>
  </w:style>
  <w:style w:type="character" w:customStyle="1" w:styleId="AnnexH1Char">
    <w:name w:val="Annex H1 Char"/>
    <w:basedOn w:val="Heading1Char11"/>
    <w:link w:val="AnnexH1"/>
    <w:uiPriority w:val="5"/>
    <w:rsid w:val="004F40D5"/>
    <w:rPr>
      <w:rFonts w:ascii="Arial" w:eastAsia="Times New Roman" w:hAnsi="Arial"/>
      <w:sz w:val="36"/>
      <w:lang w:val="en-GB" w:eastAsia="en-US"/>
    </w:rPr>
  </w:style>
  <w:style w:type="character" w:customStyle="1" w:styleId="AnnexH2Char">
    <w:name w:val="Annex H2 Char"/>
    <w:basedOn w:val="Heading2Char11"/>
    <w:link w:val="AnnexH2"/>
    <w:uiPriority w:val="5"/>
    <w:rsid w:val="004F40D5"/>
    <w:rPr>
      <w:rFonts w:ascii="Arial" w:eastAsia="Times New Roman" w:hAnsi="Arial"/>
      <w:sz w:val="32"/>
      <w:lang w:val="en-GB" w:eastAsia="en-US"/>
    </w:rPr>
  </w:style>
  <w:style w:type="character" w:customStyle="1" w:styleId="AnnexH3Char">
    <w:name w:val="Annex H3 Char"/>
    <w:basedOn w:val="Heading3Char11"/>
    <w:link w:val="AnnexH3"/>
    <w:uiPriority w:val="5"/>
    <w:rsid w:val="004F40D5"/>
    <w:rPr>
      <w:rFonts w:ascii="Arial" w:eastAsia="Times New Roman" w:hAnsi="Arial"/>
      <w:sz w:val="28"/>
      <w:lang w:val="en-GB" w:eastAsia="en-US"/>
    </w:rPr>
  </w:style>
  <w:style w:type="character" w:customStyle="1" w:styleId="Heading4Char11">
    <w:name w:val="Heading 4 Char11"/>
    <w:basedOn w:val="Heading3Char11"/>
    <w:rsid w:val="004F40D5"/>
    <w:rPr>
      <w:rFonts w:ascii="Arial" w:eastAsia="Times New Roman" w:hAnsi="Arial"/>
      <w:sz w:val="24"/>
      <w:lang w:eastAsia="en-US"/>
    </w:rPr>
  </w:style>
  <w:style w:type="character" w:customStyle="1" w:styleId="AnnexH4Char">
    <w:name w:val="Annex H4 Char"/>
    <w:basedOn w:val="Heading4Char11"/>
    <w:link w:val="AnnexH4"/>
    <w:uiPriority w:val="5"/>
    <w:rsid w:val="004F40D5"/>
    <w:rPr>
      <w:rFonts w:ascii="Arial" w:eastAsia="Times New Roman" w:hAnsi="Arial"/>
      <w:sz w:val="24"/>
      <w:lang w:val="en-GB" w:eastAsia="en-US"/>
    </w:rPr>
  </w:style>
  <w:style w:type="character" w:customStyle="1" w:styleId="AnnexH5Char">
    <w:name w:val="Annex H5 Char"/>
    <w:basedOn w:val="Heading5Char11"/>
    <w:link w:val="AnnexH5"/>
    <w:uiPriority w:val="5"/>
    <w:rsid w:val="004F40D5"/>
    <w:rPr>
      <w:rFonts w:ascii="Arial" w:eastAsia="Times New Roman" w:hAnsi="Arial"/>
      <w:sz w:val="22"/>
      <w:lang w:val="en-GB" w:eastAsia="en-US"/>
    </w:rPr>
  </w:style>
  <w:style w:type="character" w:customStyle="1" w:styleId="Heading6Char11">
    <w:name w:val="Heading 6 Char11"/>
    <w:basedOn w:val="DefaultParagraphFont"/>
    <w:rsid w:val="004F40D5"/>
    <w:rPr>
      <w:rFonts w:ascii="Arial" w:eastAsia="Times New Roman" w:hAnsi="Arial"/>
      <w:lang w:eastAsia="en-US"/>
    </w:rPr>
  </w:style>
  <w:style w:type="character" w:customStyle="1" w:styleId="AnnexH6Char">
    <w:name w:val="Annex H6 Char"/>
    <w:basedOn w:val="Heading6Char11"/>
    <w:link w:val="AnnexH6"/>
    <w:uiPriority w:val="5"/>
    <w:rsid w:val="004F40D5"/>
    <w:rPr>
      <w:rFonts w:ascii="Arial" w:eastAsia="Times New Roman" w:hAnsi="Arial"/>
      <w:lang w:val="en-GB" w:eastAsia="en-US"/>
    </w:rPr>
  </w:style>
  <w:style w:type="character" w:customStyle="1" w:styleId="Heading8Char11">
    <w:name w:val="Heading 8 Char11"/>
    <w:basedOn w:val="Heading1Char11"/>
    <w:rsid w:val="004F40D5"/>
    <w:rPr>
      <w:rFonts w:ascii="Arial" w:eastAsia="Times New Roman" w:hAnsi="Arial"/>
      <w:sz w:val="36"/>
      <w:lang w:eastAsia="en-US"/>
    </w:rPr>
  </w:style>
  <w:style w:type="paragraph" w:customStyle="1" w:styleId="H8">
    <w:name w:val="H8"/>
    <w:basedOn w:val="H6"/>
    <w:next w:val="Normal"/>
    <w:link w:val="H8Char"/>
    <w:uiPriority w:val="3"/>
    <w:qFormat/>
    <w:rsid w:val="004F40D5"/>
    <w:pPr>
      <w:numPr>
        <w:ilvl w:val="7"/>
      </w:numPr>
      <w:ind w:left="1985" w:hanging="1985"/>
    </w:pPr>
  </w:style>
  <w:style w:type="paragraph" w:customStyle="1" w:styleId="H7">
    <w:name w:val="H7"/>
    <w:basedOn w:val="H6"/>
    <w:next w:val="Normal"/>
    <w:link w:val="H7Char"/>
    <w:uiPriority w:val="3"/>
    <w:qFormat/>
    <w:rsid w:val="004F40D5"/>
    <w:pPr>
      <w:numPr>
        <w:ilvl w:val="6"/>
      </w:numPr>
      <w:ind w:left="1985" w:hanging="1985"/>
    </w:pPr>
  </w:style>
  <w:style w:type="character" w:customStyle="1" w:styleId="H7Char">
    <w:name w:val="H7 Char"/>
    <w:basedOn w:val="H6Char"/>
    <w:link w:val="H7"/>
    <w:uiPriority w:val="3"/>
    <w:rsid w:val="004F40D5"/>
    <w:rPr>
      <w:rFonts w:ascii="Arial" w:hAnsi="Arial"/>
      <w:lang w:val="en-GB" w:eastAsia="en-US"/>
    </w:rPr>
  </w:style>
  <w:style w:type="character" w:customStyle="1" w:styleId="H8Char">
    <w:name w:val="H8 Char"/>
    <w:basedOn w:val="H6Char"/>
    <w:link w:val="H8"/>
    <w:uiPriority w:val="3"/>
    <w:rsid w:val="004F40D5"/>
    <w:rPr>
      <w:rFonts w:ascii="Arial" w:hAnsi="Arial"/>
      <w:lang w:val="en-GB" w:eastAsia="en-US"/>
    </w:rPr>
  </w:style>
  <w:style w:type="paragraph" w:customStyle="1" w:styleId="H9">
    <w:name w:val="H9"/>
    <w:basedOn w:val="H6"/>
    <w:next w:val="Normal"/>
    <w:link w:val="H9Char"/>
    <w:uiPriority w:val="3"/>
    <w:qFormat/>
    <w:rsid w:val="004F40D5"/>
    <w:pPr>
      <w:numPr>
        <w:ilvl w:val="8"/>
      </w:numPr>
      <w:ind w:left="1985" w:hanging="1985"/>
    </w:pPr>
  </w:style>
  <w:style w:type="paragraph" w:customStyle="1" w:styleId="AnnexH7">
    <w:name w:val="Annex H7"/>
    <w:basedOn w:val="H6"/>
    <w:next w:val="Normal"/>
    <w:link w:val="AnnexH7Char"/>
    <w:uiPriority w:val="5"/>
    <w:qFormat/>
    <w:rsid w:val="004F40D5"/>
    <w:pPr>
      <w:numPr>
        <w:ilvl w:val="7"/>
        <w:numId w:val="6"/>
      </w:numPr>
      <w:ind w:left="0" w:firstLine="0"/>
    </w:pPr>
  </w:style>
  <w:style w:type="character" w:customStyle="1" w:styleId="H9Char">
    <w:name w:val="H9 Char"/>
    <w:basedOn w:val="H6Char"/>
    <w:link w:val="H9"/>
    <w:uiPriority w:val="3"/>
    <w:rsid w:val="004F40D5"/>
    <w:rPr>
      <w:rFonts w:ascii="Arial" w:hAnsi="Arial"/>
      <w:lang w:val="en-GB" w:eastAsia="en-US"/>
    </w:rPr>
  </w:style>
  <w:style w:type="paragraph" w:customStyle="1" w:styleId="AnnexH8">
    <w:name w:val="Annex H8"/>
    <w:basedOn w:val="H6"/>
    <w:next w:val="Normal"/>
    <w:link w:val="AnnexH8Char"/>
    <w:uiPriority w:val="5"/>
    <w:qFormat/>
    <w:rsid w:val="004F40D5"/>
    <w:pPr>
      <w:numPr>
        <w:ilvl w:val="8"/>
        <w:numId w:val="6"/>
      </w:numPr>
      <w:ind w:left="0" w:firstLine="0"/>
    </w:pPr>
  </w:style>
  <w:style w:type="character" w:customStyle="1" w:styleId="AnnexH7Char">
    <w:name w:val="Annex H7 Char"/>
    <w:basedOn w:val="DefaultParagraphFont"/>
    <w:link w:val="AnnexH7"/>
    <w:uiPriority w:val="5"/>
    <w:rsid w:val="004F40D5"/>
    <w:rPr>
      <w:rFonts w:ascii="Arial" w:hAnsi="Arial"/>
      <w:lang w:val="en-GB" w:eastAsia="en-US"/>
    </w:rPr>
  </w:style>
  <w:style w:type="character" w:customStyle="1" w:styleId="AnnexH8Char">
    <w:name w:val="Annex H8 Char"/>
    <w:basedOn w:val="DefaultParagraphFont"/>
    <w:link w:val="AnnexH8"/>
    <w:uiPriority w:val="5"/>
    <w:rsid w:val="004F40D5"/>
    <w:rPr>
      <w:rFonts w:ascii="Arial" w:hAnsi="Arial"/>
      <w:lang w:val="en-GB" w:eastAsia="en-US"/>
    </w:rPr>
  </w:style>
  <w:style w:type="numbering" w:customStyle="1" w:styleId="IVASheadings">
    <w:name w:val="IVAS headings"/>
    <w:uiPriority w:val="99"/>
    <w:rsid w:val="004F40D5"/>
    <w:pPr>
      <w:numPr>
        <w:numId w:val="16"/>
      </w:numPr>
    </w:pPr>
  </w:style>
  <w:style w:type="numbering" w:customStyle="1" w:styleId="IVASannexheadings">
    <w:name w:val="IVAS annex headings"/>
    <w:uiPriority w:val="99"/>
    <w:rsid w:val="004F40D5"/>
  </w:style>
  <w:style w:type="numbering" w:customStyle="1" w:styleId="IVASreferences">
    <w:name w:val="IVAS references"/>
    <w:uiPriority w:val="99"/>
    <w:rsid w:val="004F40D5"/>
    <w:pPr>
      <w:numPr>
        <w:numId w:val="6"/>
      </w:numPr>
    </w:pPr>
  </w:style>
  <w:style w:type="character" w:customStyle="1" w:styleId="eop">
    <w:name w:val="eop"/>
    <w:basedOn w:val="DefaultParagraphFont"/>
    <w:locked/>
    <w:rsid w:val="004F40D5"/>
    <w:rPr>
      <w:rFonts w:cs="Times New Roman"/>
    </w:rPr>
  </w:style>
  <w:style w:type="paragraph" w:customStyle="1" w:styleId="Bold">
    <w:name w:val="Bold"/>
    <w:basedOn w:val="Normal"/>
    <w:link w:val="BoldChar"/>
    <w:uiPriority w:val="1"/>
    <w:qFormat/>
    <w:rsid w:val="004F40D5"/>
    <w:rPr>
      <w:b/>
    </w:rPr>
  </w:style>
  <w:style w:type="paragraph" w:customStyle="1" w:styleId="Italics">
    <w:name w:val="Italics"/>
    <w:basedOn w:val="Normal"/>
    <w:link w:val="ItalicsChar"/>
    <w:uiPriority w:val="1"/>
    <w:qFormat/>
    <w:rsid w:val="004F40D5"/>
    <w:rPr>
      <w:i/>
    </w:rPr>
  </w:style>
  <w:style w:type="character" w:customStyle="1" w:styleId="BoldChar">
    <w:name w:val="Bold Char"/>
    <w:basedOn w:val="DefaultParagraphFont"/>
    <w:link w:val="Bold"/>
    <w:uiPriority w:val="1"/>
    <w:rsid w:val="004F40D5"/>
    <w:rPr>
      <w:rFonts w:ascii="Times New Roman" w:hAnsi="Times New Roman"/>
      <w:b/>
      <w:lang w:val="en-GB" w:eastAsia="en-US"/>
    </w:rPr>
  </w:style>
  <w:style w:type="paragraph" w:customStyle="1" w:styleId="Underline">
    <w:name w:val="Underline"/>
    <w:basedOn w:val="Normal"/>
    <w:link w:val="UnderlineChar"/>
    <w:uiPriority w:val="1"/>
    <w:qFormat/>
    <w:rsid w:val="004F40D5"/>
    <w:rPr>
      <w:u w:val="single"/>
    </w:rPr>
  </w:style>
  <w:style w:type="character" w:customStyle="1" w:styleId="ItalicsChar">
    <w:name w:val="Italics Char"/>
    <w:basedOn w:val="DefaultParagraphFont"/>
    <w:link w:val="Italics"/>
    <w:uiPriority w:val="1"/>
    <w:rsid w:val="004F40D5"/>
    <w:rPr>
      <w:rFonts w:ascii="Times New Roman" w:hAnsi="Times New Roman"/>
      <w:i/>
      <w:lang w:val="en-GB" w:eastAsia="en-US"/>
    </w:rPr>
  </w:style>
  <w:style w:type="paragraph" w:customStyle="1" w:styleId="Highlight">
    <w:name w:val="Highlight"/>
    <w:basedOn w:val="Normal"/>
    <w:link w:val="HighlightChar"/>
    <w:uiPriority w:val="1"/>
    <w:qFormat/>
    <w:rsid w:val="004F40D5"/>
    <w:pPr>
      <w:shd w:val="clear" w:color="auto" w:fill="FFFF00"/>
    </w:pPr>
  </w:style>
  <w:style w:type="character" w:customStyle="1" w:styleId="UnderlineChar">
    <w:name w:val="Underline Char"/>
    <w:basedOn w:val="DefaultParagraphFont"/>
    <w:link w:val="Underline"/>
    <w:uiPriority w:val="1"/>
    <w:rsid w:val="004F40D5"/>
    <w:rPr>
      <w:rFonts w:ascii="Times New Roman" w:hAnsi="Times New Roman"/>
      <w:u w:val="single"/>
      <w:lang w:val="en-GB" w:eastAsia="en-US"/>
    </w:rPr>
  </w:style>
  <w:style w:type="character" w:customStyle="1" w:styleId="HighlightChar">
    <w:name w:val="Highlight Char"/>
    <w:basedOn w:val="DefaultParagraphFont"/>
    <w:link w:val="Highlight"/>
    <w:uiPriority w:val="1"/>
    <w:rsid w:val="004F40D5"/>
    <w:rPr>
      <w:rFonts w:ascii="Times New Roman" w:hAnsi="Times New Roman"/>
      <w:shd w:val="clear" w:color="auto" w:fill="FFFF00"/>
      <w:lang w:val="en-GB" w:eastAsia="en-US"/>
    </w:rPr>
  </w:style>
  <w:style w:type="character" w:customStyle="1" w:styleId="FooterChar">
    <w:name w:val="Footer Char"/>
    <w:basedOn w:val="DefaultParagraphFont"/>
    <w:rsid w:val="004F40D5"/>
  </w:style>
  <w:style w:type="character" w:customStyle="1" w:styleId="FooterChar11">
    <w:name w:val="Footer Char11"/>
    <w:basedOn w:val="DefaultParagraphFont"/>
    <w:link w:val="Footer"/>
    <w:rsid w:val="004F40D5"/>
    <w:rPr>
      <w:rFonts w:ascii="Arial" w:hAnsi="Arial"/>
      <w:b/>
      <w:i/>
      <w:noProof/>
      <w:sz w:val="18"/>
      <w:lang w:val="en-GB" w:eastAsia="en-US"/>
    </w:rPr>
  </w:style>
  <w:style w:type="character" w:customStyle="1" w:styleId="Heading7Char11">
    <w:name w:val="Heading 7 Char11"/>
    <w:basedOn w:val="DefaultParagraphFont"/>
    <w:rsid w:val="004F40D5"/>
    <w:rPr>
      <w:rFonts w:ascii="Arial" w:eastAsia="Times New Roman" w:hAnsi="Arial"/>
      <w:lang w:eastAsia="en-US"/>
    </w:rPr>
  </w:style>
  <w:style w:type="character" w:customStyle="1" w:styleId="Heading9Char11">
    <w:name w:val="Heading 9 Char11"/>
    <w:basedOn w:val="DefaultParagraphFont"/>
    <w:rsid w:val="004F40D5"/>
    <w:rPr>
      <w:rFonts w:ascii="Arial" w:eastAsia="Times New Roman" w:hAnsi="Arial"/>
      <w:sz w:val="36"/>
      <w:lang w:eastAsia="en-US"/>
    </w:rPr>
  </w:style>
  <w:style w:type="character" w:customStyle="1" w:styleId="HeaderChar1">
    <w:name w:val="Header Char1"/>
    <w:basedOn w:val="DefaultParagraphFont"/>
    <w:uiPriority w:val="9"/>
    <w:locked/>
    <w:rsid w:val="004F40D5"/>
    <w:rPr>
      <w:rFonts w:ascii="Arial" w:hAnsi="Arial"/>
      <w:b/>
      <w:noProof/>
      <w:sz w:val="18"/>
    </w:rPr>
  </w:style>
  <w:style w:type="character" w:customStyle="1" w:styleId="FooterChar1">
    <w:name w:val="Footer Char1"/>
    <w:basedOn w:val="DefaultParagraphFont"/>
    <w:locked/>
    <w:rsid w:val="004F40D5"/>
    <w:rPr>
      <w:rFonts w:ascii="Arial" w:hAnsi="Arial"/>
      <w:b/>
      <w:i/>
      <w:noProof/>
      <w:sz w:val="18"/>
    </w:rPr>
  </w:style>
  <w:style w:type="character" w:customStyle="1" w:styleId="FootnoteTextChar1">
    <w:name w:val="Footnote Text Char1"/>
    <w:basedOn w:val="DefaultParagraphFont"/>
    <w:locked/>
    <w:rsid w:val="004F40D5"/>
    <w:rPr>
      <w:sz w:val="16"/>
    </w:rPr>
  </w:style>
  <w:style w:type="character" w:customStyle="1" w:styleId="Heading1Char1">
    <w:name w:val="Heading 1 Char1"/>
    <w:basedOn w:val="DefaultParagraphFont"/>
    <w:locked/>
    <w:rsid w:val="004F40D5"/>
    <w:rPr>
      <w:rFonts w:ascii="Arial" w:hAnsi="Arial"/>
      <w:sz w:val="36"/>
      <w:lang w:eastAsia="en-US"/>
    </w:rPr>
  </w:style>
  <w:style w:type="character" w:customStyle="1" w:styleId="Heading2Char1">
    <w:name w:val="Heading 2 Char1"/>
    <w:basedOn w:val="DefaultParagraphFont"/>
    <w:locked/>
    <w:rsid w:val="004F40D5"/>
    <w:rPr>
      <w:rFonts w:ascii="Arial" w:hAnsi="Arial"/>
      <w:sz w:val="32"/>
      <w:lang w:eastAsia="en-US"/>
    </w:rPr>
  </w:style>
  <w:style w:type="character" w:customStyle="1" w:styleId="Heading3Char1">
    <w:name w:val="Heading 3 Char1"/>
    <w:basedOn w:val="DefaultParagraphFont"/>
    <w:locked/>
    <w:rsid w:val="004F40D5"/>
    <w:rPr>
      <w:rFonts w:ascii="Arial" w:hAnsi="Arial"/>
      <w:sz w:val="28"/>
      <w:lang w:eastAsia="en-US"/>
    </w:rPr>
  </w:style>
  <w:style w:type="character" w:customStyle="1" w:styleId="Heading4Char1">
    <w:name w:val="Heading 4 Char1"/>
    <w:basedOn w:val="Heading3Char1"/>
    <w:uiPriority w:val="2"/>
    <w:locked/>
    <w:rsid w:val="004F40D5"/>
    <w:rPr>
      <w:rFonts w:ascii="Arial" w:hAnsi="Arial"/>
      <w:sz w:val="24"/>
      <w:lang w:eastAsia="en-US"/>
    </w:rPr>
  </w:style>
  <w:style w:type="character" w:customStyle="1" w:styleId="Heading5Char1">
    <w:name w:val="Heading 5 Char1"/>
    <w:basedOn w:val="Heading4Char1"/>
    <w:uiPriority w:val="2"/>
    <w:locked/>
    <w:rsid w:val="004F40D5"/>
    <w:rPr>
      <w:rFonts w:ascii="Arial" w:hAnsi="Arial"/>
      <w:sz w:val="24"/>
      <w:lang w:eastAsia="en-US"/>
    </w:rPr>
  </w:style>
  <w:style w:type="character" w:customStyle="1" w:styleId="Heading6Char1">
    <w:name w:val="Heading 6 Char1"/>
    <w:basedOn w:val="DefaultParagraphFont"/>
    <w:rsid w:val="004F40D5"/>
    <w:rPr>
      <w:rFonts w:ascii="Arial" w:hAnsi="Arial"/>
      <w:lang w:eastAsia="en-US"/>
    </w:rPr>
  </w:style>
  <w:style w:type="character" w:customStyle="1" w:styleId="Heading7Char1">
    <w:name w:val="Heading 7 Char1"/>
    <w:basedOn w:val="DefaultParagraphFont"/>
    <w:rsid w:val="004F40D5"/>
    <w:rPr>
      <w:rFonts w:ascii="Arial" w:hAnsi="Arial"/>
      <w:lang w:eastAsia="en-US"/>
    </w:rPr>
  </w:style>
  <w:style w:type="character" w:customStyle="1" w:styleId="Heading8Char1">
    <w:name w:val="Heading 8 Char1"/>
    <w:basedOn w:val="Heading1Char1"/>
    <w:locked/>
    <w:rsid w:val="004F40D5"/>
    <w:rPr>
      <w:rFonts w:ascii="Arial" w:hAnsi="Arial"/>
      <w:sz w:val="36"/>
      <w:lang w:eastAsia="en-US"/>
    </w:rPr>
  </w:style>
  <w:style w:type="character" w:customStyle="1" w:styleId="Heading9Char1">
    <w:name w:val="Heading 9 Char1"/>
    <w:basedOn w:val="DefaultParagraphFont"/>
    <w:locked/>
    <w:rsid w:val="004F40D5"/>
    <w:rPr>
      <w:rFonts w:ascii="Arial" w:hAnsi="Arial"/>
      <w:sz w:val="36"/>
      <w:lang w:eastAsia="en-US"/>
    </w:rPr>
  </w:style>
  <w:style w:type="character" w:customStyle="1" w:styleId="HeaderChar2">
    <w:name w:val="Header Char2"/>
    <w:basedOn w:val="DefaultParagraphFont"/>
    <w:uiPriority w:val="9"/>
    <w:locked/>
    <w:rsid w:val="004F40D5"/>
    <w:rPr>
      <w:rFonts w:ascii="Arial" w:hAnsi="Arial"/>
      <w:b/>
      <w:noProof/>
      <w:sz w:val="18"/>
    </w:rPr>
  </w:style>
  <w:style w:type="character" w:customStyle="1" w:styleId="FooterChar2">
    <w:name w:val="Footer Char2"/>
    <w:basedOn w:val="DefaultParagraphFont"/>
    <w:locked/>
    <w:rsid w:val="004F40D5"/>
    <w:rPr>
      <w:rFonts w:ascii="Arial" w:hAnsi="Arial"/>
      <w:b/>
      <w:i/>
      <w:noProof/>
      <w:sz w:val="18"/>
    </w:rPr>
  </w:style>
  <w:style w:type="character" w:customStyle="1" w:styleId="FootnoteTextChar2">
    <w:name w:val="Footnote Text Char2"/>
    <w:basedOn w:val="DefaultParagraphFont"/>
    <w:locked/>
    <w:rsid w:val="004F40D5"/>
    <w:rPr>
      <w:sz w:val="16"/>
    </w:rPr>
  </w:style>
  <w:style w:type="character" w:customStyle="1" w:styleId="Heading1Char2">
    <w:name w:val="Heading 1 Char2"/>
    <w:basedOn w:val="DefaultParagraphFont"/>
    <w:uiPriority w:val="2"/>
    <w:locked/>
    <w:rsid w:val="004F40D5"/>
    <w:rPr>
      <w:rFonts w:ascii="Arial" w:hAnsi="Arial"/>
      <w:sz w:val="36"/>
      <w:lang w:eastAsia="en-US"/>
    </w:rPr>
  </w:style>
  <w:style w:type="character" w:customStyle="1" w:styleId="Heading2Char2">
    <w:name w:val="Heading 2 Char2"/>
    <w:basedOn w:val="DefaultParagraphFont"/>
    <w:uiPriority w:val="2"/>
    <w:locked/>
    <w:rsid w:val="004F40D5"/>
    <w:rPr>
      <w:rFonts w:ascii="Arial" w:hAnsi="Arial"/>
      <w:sz w:val="32"/>
      <w:lang w:eastAsia="en-US"/>
    </w:rPr>
  </w:style>
  <w:style w:type="character" w:customStyle="1" w:styleId="Heading3Char2">
    <w:name w:val="Heading 3 Char2"/>
    <w:basedOn w:val="DefaultParagraphFont"/>
    <w:uiPriority w:val="2"/>
    <w:locked/>
    <w:rsid w:val="004F40D5"/>
    <w:rPr>
      <w:rFonts w:ascii="Arial" w:hAnsi="Arial"/>
      <w:sz w:val="28"/>
      <w:lang w:eastAsia="en-US"/>
    </w:rPr>
  </w:style>
  <w:style w:type="character" w:customStyle="1" w:styleId="Heading4Char2">
    <w:name w:val="Heading 4 Char2"/>
    <w:basedOn w:val="Heading3Char2"/>
    <w:uiPriority w:val="2"/>
    <w:locked/>
    <w:rsid w:val="004F40D5"/>
    <w:rPr>
      <w:rFonts w:ascii="Arial" w:hAnsi="Arial"/>
      <w:sz w:val="24"/>
      <w:lang w:eastAsia="en-US"/>
    </w:rPr>
  </w:style>
  <w:style w:type="character" w:customStyle="1" w:styleId="Heading5Char2">
    <w:name w:val="Heading 5 Char2"/>
    <w:basedOn w:val="Heading4Char2"/>
    <w:uiPriority w:val="2"/>
    <w:locked/>
    <w:rsid w:val="004F40D5"/>
    <w:rPr>
      <w:rFonts w:ascii="Arial" w:hAnsi="Arial"/>
      <w:sz w:val="24"/>
      <w:lang w:eastAsia="en-US"/>
    </w:rPr>
  </w:style>
  <w:style w:type="character" w:customStyle="1" w:styleId="Heading6Char2">
    <w:name w:val="Heading 6 Char2"/>
    <w:basedOn w:val="DefaultParagraphFont"/>
    <w:locked/>
    <w:rsid w:val="004F40D5"/>
    <w:rPr>
      <w:rFonts w:ascii="Arial" w:hAnsi="Arial"/>
      <w:lang w:eastAsia="en-US"/>
    </w:rPr>
  </w:style>
  <w:style w:type="character" w:customStyle="1" w:styleId="Heading7Char2">
    <w:name w:val="Heading 7 Char2"/>
    <w:basedOn w:val="DefaultParagraphFont"/>
    <w:locked/>
    <w:rsid w:val="004F40D5"/>
    <w:rPr>
      <w:rFonts w:ascii="Arial" w:hAnsi="Arial"/>
      <w:lang w:eastAsia="en-US"/>
    </w:rPr>
  </w:style>
  <w:style w:type="character" w:customStyle="1" w:styleId="Heading8Char2">
    <w:name w:val="Heading 8 Char2"/>
    <w:basedOn w:val="Heading1Char2"/>
    <w:uiPriority w:val="4"/>
    <w:locked/>
    <w:rsid w:val="004F40D5"/>
    <w:rPr>
      <w:rFonts w:ascii="Arial" w:hAnsi="Arial"/>
      <w:sz w:val="36"/>
      <w:lang w:eastAsia="en-US"/>
    </w:rPr>
  </w:style>
  <w:style w:type="character" w:customStyle="1" w:styleId="Heading9Char2">
    <w:name w:val="Heading 9 Char2"/>
    <w:basedOn w:val="DefaultParagraphFont"/>
    <w:locked/>
    <w:rsid w:val="004F40D5"/>
    <w:rPr>
      <w:rFonts w:ascii="Arial" w:hAnsi="Arial"/>
      <w:sz w:val="36"/>
      <w:lang w:eastAsia="en-US"/>
    </w:rPr>
  </w:style>
  <w:style w:type="numbering" w:customStyle="1" w:styleId="Headings">
    <w:name w:val="Headings"/>
    <w:uiPriority w:val="99"/>
    <w:rsid w:val="004F40D5"/>
  </w:style>
  <w:style w:type="numbering" w:customStyle="1" w:styleId="Annexheadings">
    <w:name w:val="Annex headings"/>
    <w:uiPriority w:val="99"/>
    <w:rsid w:val="004F40D5"/>
  </w:style>
  <w:style w:type="numbering" w:customStyle="1" w:styleId="References">
    <w:name w:val="References"/>
    <w:uiPriority w:val="99"/>
    <w:rsid w:val="004F40D5"/>
    <w:pPr>
      <w:numPr>
        <w:numId w:val="10"/>
      </w:numPr>
    </w:pPr>
  </w:style>
  <w:style w:type="paragraph" w:customStyle="1" w:styleId="Numbered0001">
    <w:name w:val="Numbered0001"/>
    <w:basedOn w:val="Normal"/>
    <w:locked/>
    <w:rsid w:val="004F40D5"/>
    <w:pPr>
      <w:numPr>
        <w:numId w:val="11"/>
      </w:numPr>
      <w:tabs>
        <w:tab w:val="clear" w:pos="2421"/>
        <w:tab w:val="num" w:pos="360"/>
        <w:tab w:val="num" w:pos="720"/>
      </w:tabs>
      <w:spacing w:line="480" w:lineRule="auto"/>
      <w:ind w:left="0" w:firstLine="0"/>
    </w:pPr>
    <w:rPr>
      <w:rFonts w:ascii="Book Antiqua" w:hAnsi="Book Antiqua"/>
    </w:rPr>
  </w:style>
  <w:style w:type="paragraph" w:customStyle="1" w:styleId="Bullet">
    <w:name w:val="Bullet"/>
    <w:basedOn w:val="Normal"/>
    <w:locked/>
    <w:rsid w:val="004F40D5"/>
    <w:pPr>
      <w:numPr>
        <w:ilvl w:val="1"/>
        <w:numId w:val="11"/>
      </w:numPr>
      <w:tabs>
        <w:tab w:val="clear" w:pos="1440"/>
        <w:tab w:val="num" w:pos="360"/>
      </w:tabs>
      <w:spacing w:line="480" w:lineRule="auto"/>
      <w:ind w:left="0" w:firstLine="0"/>
    </w:pPr>
    <w:rPr>
      <w:rFonts w:ascii="Book Antiqua" w:hAnsi="Book Antiqua"/>
    </w:rPr>
  </w:style>
  <w:style w:type="paragraph" w:customStyle="1" w:styleId="kirkx">
    <w:name w:val="kirk x"/>
    <w:basedOn w:val="Normal"/>
    <w:link w:val="kirkxChar"/>
    <w:qFormat/>
    <w:locked/>
    <w:rsid w:val="004F40D5"/>
    <w:pPr>
      <w:tabs>
        <w:tab w:val="num" w:pos="1440"/>
      </w:tabs>
      <w:spacing w:line="360" w:lineRule="auto"/>
    </w:pPr>
  </w:style>
  <w:style w:type="character" w:customStyle="1" w:styleId="kirkxChar">
    <w:name w:val="kirk x Char"/>
    <w:basedOn w:val="DefaultParagraphFont"/>
    <w:link w:val="kirkx"/>
    <w:rsid w:val="004F40D5"/>
    <w:rPr>
      <w:rFonts w:ascii="Times New Roman" w:hAnsi="Times New Roman"/>
      <w:lang w:val="en-GB" w:eastAsia="en-US"/>
    </w:rPr>
  </w:style>
  <w:style w:type="character" w:customStyle="1" w:styleId="mi">
    <w:name w:val="mi"/>
    <w:basedOn w:val="DefaultParagraphFont"/>
    <w:locked/>
    <w:rsid w:val="004F40D5"/>
  </w:style>
  <w:style w:type="character" w:customStyle="1" w:styleId="PANumbered0001Char">
    <w:name w:val="PA Numbered0001 Char"/>
    <w:basedOn w:val="DefaultParagraphFont"/>
    <w:link w:val="PANumbered0001"/>
    <w:locked/>
    <w:rsid w:val="004F40D5"/>
  </w:style>
  <w:style w:type="paragraph" w:customStyle="1" w:styleId="PANumbered0001">
    <w:name w:val="PA Numbered0001"/>
    <w:basedOn w:val="Normal"/>
    <w:link w:val="PANumbered0001Char"/>
    <w:locked/>
    <w:rsid w:val="004F40D5"/>
    <w:pPr>
      <w:widowControl w:val="0"/>
      <w:numPr>
        <w:numId w:val="12"/>
      </w:numPr>
      <w:tabs>
        <w:tab w:val="clear" w:pos="1620"/>
        <w:tab w:val="num" w:pos="1080"/>
      </w:tabs>
      <w:spacing w:before="60" w:after="60" w:line="480" w:lineRule="auto"/>
      <w:ind w:left="0"/>
    </w:pPr>
    <w:rPr>
      <w:rFonts w:ascii="CG Times (WN)" w:hAnsi="CG Times (WN)"/>
      <w:lang w:val="fr-FR" w:eastAsia="fr-FR"/>
    </w:rPr>
  </w:style>
  <w:style w:type="character" w:styleId="Mention">
    <w:name w:val="Mention"/>
    <w:basedOn w:val="DefaultParagraphFont"/>
    <w:uiPriority w:val="99"/>
    <w:unhideWhenUsed/>
    <w:rsid w:val="004F40D5"/>
    <w:rPr>
      <w:color w:val="2B579A"/>
      <w:shd w:val="clear" w:color="auto" w:fill="E1DFDD"/>
    </w:rPr>
  </w:style>
  <w:style w:type="paragraph" w:customStyle="1" w:styleId="paragraph">
    <w:name w:val="paragraph"/>
    <w:basedOn w:val="Normal"/>
    <w:uiPriority w:val="1"/>
    <w:locked/>
    <w:rsid w:val="004F40D5"/>
    <w:pPr>
      <w:spacing w:beforeAutospacing="1" w:afterAutospacing="1"/>
    </w:pPr>
  </w:style>
  <w:style w:type="character" w:customStyle="1" w:styleId="normaltextrun">
    <w:name w:val="normaltextrun"/>
    <w:basedOn w:val="DefaultParagraphFont"/>
    <w:locked/>
    <w:rsid w:val="004F40D5"/>
  </w:style>
  <w:style w:type="character" w:customStyle="1" w:styleId="ui-provider">
    <w:name w:val="ui-provider"/>
    <w:basedOn w:val="DefaultParagraphFont"/>
    <w:locked/>
    <w:rsid w:val="004F40D5"/>
  </w:style>
  <w:style w:type="character" w:styleId="Strong">
    <w:name w:val="Strong"/>
    <w:basedOn w:val="DefaultParagraphFont"/>
    <w:uiPriority w:val="22"/>
    <w:qFormat/>
    <w:rsid w:val="004F40D5"/>
    <w:rPr>
      <w:b/>
      <w:bCs/>
    </w:rPr>
  </w:style>
  <w:style w:type="character" w:styleId="Emphasis">
    <w:name w:val="Emphasis"/>
    <w:basedOn w:val="DefaultParagraphFont"/>
    <w:uiPriority w:val="20"/>
    <w:qFormat/>
    <w:rsid w:val="004F40D5"/>
    <w:rPr>
      <w:i/>
      <w:iCs/>
    </w:rPr>
  </w:style>
  <w:style w:type="paragraph" w:customStyle="1" w:styleId="Equat">
    <w:name w:val="Equat."/>
    <w:basedOn w:val="Normal"/>
    <w:locked/>
    <w:rsid w:val="004F40D5"/>
    <w:pPr>
      <w:tabs>
        <w:tab w:val="num" w:pos="720"/>
      </w:tabs>
      <w:spacing w:line="360" w:lineRule="auto"/>
      <w:ind w:left="360" w:hanging="360"/>
      <w:jc w:val="center"/>
    </w:pPr>
    <w:rPr>
      <w:lang w:eastAsia="fr-FR"/>
    </w:rPr>
  </w:style>
  <w:style w:type="paragraph" w:customStyle="1" w:styleId="USPTO1-99">
    <w:name w:val="USPTO 1-99"/>
    <w:basedOn w:val="Normal"/>
    <w:locked/>
    <w:rsid w:val="004F40D5"/>
    <w:pPr>
      <w:widowControl w:val="0"/>
      <w:tabs>
        <w:tab w:val="num" w:pos="720"/>
        <w:tab w:val="left" w:pos="1886"/>
      </w:tabs>
      <w:spacing w:after="480" w:line="360" w:lineRule="auto"/>
      <w:ind w:left="720" w:hanging="360"/>
      <w:jc w:val="both"/>
    </w:pPr>
    <w:rPr>
      <w:rFonts w:ascii="Arial" w:hAnsi="Arial"/>
      <w:snapToGrid w:val="0"/>
    </w:rPr>
  </w:style>
  <w:style w:type="table" w:customStyle="1" w:styleId="LightList-Accent31">
    <w:name w:val="Light List - Accent 31"/>
    <w:basedOn w:val="TableNormal"/>
    <w:next w:val="LightList-Accent3"/>
    <w:uiPriority w:val="61"/>
    <w:locked/>
    <w:rsid w:val="004F40D5"/>
    <w:rPr>
      <w:rFonts w:asciiTheme="minorHAnsi" w:eastAsia="Yu Mincho" w:hAnsiTheme="minorHAnsi" w:cstheme="minorBidi"/>
      <w:sz w:val="22"/>
      <w:szCs w:val="22"/>
      <w:lang w:val="de-DE" w:eastAsia="de-DE"/>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paragraph" w:customStyle="1" w:styleId="StandardmitAbstandnach">
    <w:name w:val="#Standard mit Abstand nach"/>
    <w:basedOn w:val="Normal"/>
    <w:uiPriority w:val="13"/>
    <w:qFormat/>
    <w:locked/>
    <w:rsid w:val="004F40D5"/>
  </w:style>
  <w:style w:type="table" w:customStyle="1" w:styleId="Tabelle">
    <w:name w:val="#Tabelle"/>
    <w:basedOn w:val="TableNormal"/>
    <w:locked/>
    <w:rsid w:val="004F40D5"/>
    <w:pPr>
      <w:spacing w:line="240" w:lineRule="exact"/>
    </w:pPr>
    <w:rPr>
      <w:rFonts w:ascii="Frutiger LT Com 45 Light" w:eastAsia="Yu Mincho" w:hAnsi="Frutiger LT Com 45 Light"/>
      <w:kern w:val="2"/>
      <w:lang w:val="en-US" w:eastAsia="en-US"/>
      <w14:ligatures w14:val="standardContextual"/>
    </w:rPr>
    <w:tblPr>
      <w:tblStyleRowBandSize w:val="1"/>
      <w:tblBorders>
        <w:bottom w:val="dashSmallGap" w:sz="4" w:space="0" w:color="auto"/>
      </w:tblBorders>
      <w:tblCellMar>
        <w:top w:w="79" w:type="dxa"/>
        <w:left w:w="0" w:type="dxa"/>
        <w:bottom w:w="79" w:type="dxa"/>
      </w:tblCellMar>
    </w:tblPr>
    <w:tblStylePr w:type="firstRow">
      <w:rPr>
        <w:rFonts w:ascii="TimesNewRomanPSMT" w:hAnsi="TimesNewRomanPSMT"/>
        <w:color w:val="auto"/>
        <w:sz w:val="20"/>
      </w:rPr>
      <w:tblPr/>
      <w:tcPr>
        <w:tcBorders>
          <w:top w:val="nil"/>
          <w:left w:val="nil"/>
          <w:bottom w:val="single" w:sz="4" w:space="0" w:color="auto"/>
          <w:right w:val="nil"/>
          <w:insideH w:val="nil"/>
          <w:insideV w:val="nil"/>
        </w:tcBorders>
      </w:tcPr>
    </w:tblStylePr>
    <w:tblStylePr w:type="band1Horz">
      <w:rPr>
        <w:rFonts w:ascii="Arial-BoldMT" w:hAnsi="Arial-BoldMT"/>
        <w:sz w:val="20"/>
      </w:rPr>
      <w:tblPr/>
      <w:tcPr>
        <w:tcBorders>
          <w:bottom w:val="dashSmallGap" w:sz="4" w:space="0" w:color="auto"/>
          <w:insideH w:val="nil"/>
        </w:tcBorders>
      </w:tcPr>
    </w:tblStylePr>
    <w:tblStylePr w:type="band2Horz">
      <w:rPr>
        <w:rFonts w:ascii="Arial-BoldMT" w:hAnsi="Arial-BoldMT"/>
        <w:sz w:val="20"/>
      </w:rPr>
      <w:tblPr/>
      <w:tcPr>
        <w:tcBorders>
          <w:bottom w:val="dashSmallGap" w:sz="4" w:space="0" w:color="auto"/>
        </w:tcBorders>
      </w:tcPr>
    </w:tblStylePr>
  </w:style>
  <w:style w:type="paragraph" w:customStyle="1" w:styleId="berschriftimText">
    <w:name w:val="#Überschrift im Text"/>
    <w:basedOn w:val="Normal"/>
    <w:next w:val="Normal"/>
    <w:uiPriority w:val="23"/>
    <w:qFormat/>
    <w:locked/>
    <w:rsid w:val="004F40D5"/>
    <w:pPr>
      <w:spacing w:before="480"/>
    </w:pPr>
    <w:rPr>
      <w:rFonts w:ascii="Frutiger LT Com 65 Bold" w:hAnsi="Frutiger LT Com 65 Bold"/>
    </w:rPr>
  </w:style>
  <w:style w:type="paragraph" w:customStyle="1" w:styleId="TabelleBody">
    <w:name w:val="#Tabelle Body"/>
    <w:basedOn w:val="Normal"/>
    <w:semiHidden/>
    <w:locked/>
    <w:rsid w:val="004F40D5"/>
  </w:style>
  <w:style w:type="paragraph" w:customStyle="1" w:styleId="TabelleKopf">
    <w:name w:val="#Tabelle Kopf"/>
    <w:basedOn w:val="Normal"/>
    <w:semiHidden/>
    <w:locked/>
    <w:rsid w:val="004F40D5"/>
    <w:rPr>
      <w:rFonts w:ascii="Frutiger LT Com 65 Bold" w:hAnsi="Frutiger LT Com 65 Bold"/>
    </w:rPr>
  </w:style>
  <w:style w:type="numbering" w:customStyle="1" w:styleId="Aufzhlung">
    <w:name w:val="#Aufzählung"/>
    <w:basedOn w:val="NoList"/>
    <w:locked/>
    <w:rsid w:val="004F40D5"/>
  </w:style>
  <w:style w:type="numbering" w:customStyle="1" w:styleId="AufzhlungPunkt">
    <w:name w:val="#Aufzählung Punkt"/>
    <w:basedOn w:val="NoList"/>
    <w:locked/>
    <w:rsid w:val="004F40D5"/>
    <w:pPr>
      <w:numPr>
        <w:numId w:val="14"/>
      </w:numPr>
    </w:pPr>
  </w:style>
  <w:style w:type="numbering" w:customStyle="1" w:styleId="AufzhlungStrich">
    <w:name w:val="#Aufzählung Strich"/>
    <w:basedOn w:val="AufzhlungPunkt"/>
    <w:locked/>
    <w:rsid w:val="004F40D5"/>
    <w:pPr>
      <w:numPr>
        <w:numId w:val="15"/>
      </w:numPr>
    </w:pPr>
  </w:style>
  <w:style w:type="character" w:customStyle="1" w:styleId="UnresolvedMention1">
    <w:name w:val="Unresolved Mention1"/>
    <w:uiPriority w:val="99"/>
    <w:semiHidden/>
    <w:unhideWhenUsed/>
    <w:locked/>
    <w:rsid w:val="004F40D5"/>
    <w:rPr>
      <w:color w:val="605E5C"/>
      <w:shd w:val="clear" w:color="auto" w:fill="E1DFDD"/>
    </w:rPr>
  </w:style>
  <w:style w:type="character" w:customStyle="1" w:styleId="FunotentextZchn">
    <w:name w:val="Fußnotentext Zchn"/>
    <w:basedOn w:val="DefaultParagraphFont"/>
    <w:locked/>
    <w:rsid w:val="004F40D5"/>
    <w:rPr>
      <w:sz w:val="16"/>
    </w:rPr>
  </w:style>
  <w:style w:type="character" w:customStyle="1" w:styleId="berschrift2Zchn">
    <w:name w:val="Überschrift 2 Zchn"/>
    <w:basedOn w:val="DefaultParagraphFont"/>
    <w:uiPriority w:val="2"/>
    <w:locked/>
    <w:rsid w:val="004F40D5"/>
    <w:rPr>
      <w:rFonts w:ascii="Arial" w:hAnsi="Arial"/>
      <w:sz w:val="32"/>
      <w:lang w:eastAsia="en-US"/>
    </w:rPr>
  </w:style>
  <w:style w:type="character" w:customStyle="1" w:styleId="berschrift3Zchn">
    <w:name w:val="Überschrift 3 Zchn"/>
    <w:basedOn w:val="DefaultParagraphFont"/>
    <w:uiPriority w:val="2"/>
    <w:locked/>
    <w:rsid w:val="004F40D5"/>
    <w:rPr>
      <w:rFonts w:ascii="Arial" w:hAnsi="Arial"/>
      <w:sz w:val="28"/>
      <w:lang w:eastAsia="en-US"/>
    </w:rPr>
  </w:style>
  <w:style w:type="character" w:customStyle="1" w:styleId="berschrift1Zchn">
    <w:name w:val="Überschrift 1 Zchn"/>
    <w:basedOn w:val="DefaultParagraphFont"/>
    <w:uiPriority w:val="2"/>
    <w:locked/>
    <w:rsid w:val="004F40D5"/>
    <w:rPr>
      <w:rFonts w:ascii="Arial" w:hAnsi="Arial"/>
      <w:sz w:val="36"/>
      <w:lang w:eastAsia="en-US"/>
    </w:rPr>
  </w:style>
  <w:style w:type="character" w:customStyle="1" w:styleId="berschrift4Zchn">
    <w:name w:val="Überschrift 4 Zchn"/>
    <w:basedOn w:val="berschrift3Zchn"/>
    <w:uiPriority w:val="2"/>
    <w:locked/>
    <w:rsid w:val="004F40D5"/>
    <w:rPr>
      <w:rFonts w:ascii="Arial" w:hAnsi="Arial"/>
      <w:sz w:val="24"/>
      <w:lang w:eastAsia="en-US"/>
    </w:rPr>
  </w:style>
  <w:style w:type="character" w:customStyle="1" w:styleId="berschrift5Zchn">
    <w:name w:val="Überschrift 5 Zchn"/>
    <w:basedOn w:val="berschrift4Zchn"/>
    <w:uiPriority w:val="2"/>
    <w:locked/>
    <w:rsid w:val="004F40D5"/>
    <w:rPr>
      <w:rFonts w:ascii="Arial" w:hAnsi="Arial"/>
      <w:sz w:val="24"/>
      <w:lang w:eastAsia="en-US"/>
    </w:rPr>
  </w:style>
  <w:style w:type="character" w:customStyle="1" w:styleId="berschrift6Zchn">
    <w:name w:val="Überschrift 6 Zchn"/>
    <w:basedOn w:val="DefaultParagraphFont"/>
    <w:locked/>
    <w:rsid w:val="004F40D5"/>
    <w:rPr>
      <w:rFonts w:ascii="Arial" w:hAnsi="Arial"/>
      <w:lang w:eastAsia="en-US"/>
    </w:rPr>
  </w:style>
  <w:style w:type="character" w:customStyle="1" w:styleId="berschrift8Zchn">
    <w:name w:val="Überschrift 8 Zchn"/>
    <w:basedOn w:val="berschrift1Zchn"/>
    <w:uiPriority w:val="4"/>
    <w:locked/>
    <w:rsid w:val="004F40D5"/>
    <w:rPr>
      <w:rFonts w:ascii="Arial" w:hAnsi="Arial"/>
      <w:sz w:val="36"/>
      <w:lang w:eastAsia="en-US"/>
    </w:rPr>
  </w:style>
  <w:style w:type="character" w:customStyle="1" w:styleId="KopfzeileZchn">
    <w:name w:val="Kopfzeile Zchn"/>
    <w:basedOn w:val="DefaultParagraphFont"/>
    <w:uiPriority w:val="9"/>
    <w:locked/>
    <w:rsid w:val="004F40D5"/>
    <w:rPr>
      <w:rFonts w:ascii="Arial" w:hAnsi="Arial"/>
      <w:b/>
      <w:noProof/>
      <w:sz w:val="18"/>
    </w:rPr>
  </w:style>
  <w:style w:type="character" w:customStyle="1" w:styleId="FuzeileZchn">
    <w:name w:val="Fußzeile Zchn"/>
    <w:basedOn w:val="DefaultParagraphFont"/>
    <w:locked/>
    <w:rsid w:val="004F40D5"/>
    <w:rPr>
      <w:rFonts w:ascii="Arial" w:hAnsi="Arial"/>
      <w:b/>
      <w:i/>
      <w:noProof/>
      <w:sz w:val="18"/>
    </w:rPr>
  </w:style>
  <w:style w:type="character" w:customStyle="1" w:styleId="berschrift7Zchn">
    <w:name w:val="Überschrift 7 Zchn"/>
    <w:basedOn w:val="DefaultParagraphFont"/>
    <w:locked/>
    <w:rsid w:val="004F40D5"/>
    <w:rPr>
      <w:rFonts w:ascii="Arial" w:hAnsi="Arial"/>
      <w:lang w:eastAsia="en-US"/>
    </w:rPr>
  </w:style>
  <w:style w:type="character" w:customStyle="1" w:styleId="berschrift9Zchn">
    <w:name w:val="Überschrift 9 Zchn"/>
    <w:basedOn w:val="DefaultParagraphFont"/>
    <w:locked/>
    <w:rsid w:val="004F40D5"/>
    <w:rPr>
      <w:rFonts w:ascii="Arial" w:hAnsi="Arial"/>
      <w:sz w:val="36"/>
      <w:lang w:eastAsia="en-US"/>
    </w:rPr>
  </w:style>
  <w:style w:type="character" w:customStyle="1" w:styleId="HeaderChar3">
    <w:name w:val="Header Char3"/>
    <w:basedOn w:val="DefaultParagraphFont"/>
    <w:uiPriority w:val="9"/>
    <w:rsid w:val="004F40D5"/>
    <w:rPr>
      <w:rFonts w:ascii="Arial" w:hAnsi="Arial"/>
      <w:b/>
      <w:noProof/>
      <w:sz w:val="18"/>
    </w:rPr>
  </w:style>
  <w:style w:type="character" w:customStyle="1" w:styleId="FooterChar3">
    <w:name w:val="Footer Char3"/>
    <w:basedOn w:val="DefaultParagraphFont"/>
    <w:rsid w:val="004F40D5"/>
    <w:rPr>
      <w:rFonts w:ascii="Arial" w:hAnsi="Arial"/>
      <w:b/>
      <w:i/>
      <w:noProof/>
      <w:sz w:val="18"/>
    </w:rPr>
  </w:style>
  <w:style w:type="character" w:customStyle="1" w:styleId="FootnoteTextChar3">
    <w:name w:val="Footnote Text Char3"/>
    <w:basedOn w:val="DefaultParagraphFont"/>
    <w:rsid w:val="004F40D5"/>
    <w:rPr>
      <w:sz w:val="16"/>
    </w:rPr>
  </w:style>
  <w:style w:type="character" w:customStyle="1" w:styleId="Heading1Char3">
    <w:name w:val="Heading 1 Char3"/>
    <w:basedOn w:val="DefaultParagraphFont"/>
    <w:uiPriority w:val="2"/>
    <w:rsid w:val="004F40D5"/>
    <w:rPr>
      <w:rFonts w:ascii="Arial" w:hAnsi="Arial"/>
      <w:sz w:val="36"/>
      <w:lang w:eastAsia="en-US"/>
    </w:rPr>
  </w:style>
  <w:style w:type="character" w:customStyle="1" w:styleId="Heading2Char3">
    <w:name w:val="Heading 2 Char3"/>
    <w:basedOn w:val="DefaultParagraphFont"/>
    <w:uiPriority w:val="2"/>
    <w:rsid w:val="004F40D5"/>
    <w:rPr>
      <w:rFonts w:ascii="Arial" w:hAnsi="Arial"/>
      <w:sz w:val="32"/>
      <w:lang w:eastAsia="en-US"/>
    </w:rPr>
  </w:style>
  <w:style w:type="character" w:customStyle="1" w:styleId="Heading3Char3">
    <w:name w:val="Heading 3 Char3"/>
    <w:basedOn w:val="DefaultParagraphFont"/>
    <w:uiPriority w:val="2"/>
    <w:rsid w:val="004F40D5"/>
    <w:rPr>
      <w:rFonts w:ascii="Arial" w:hAnsi="Arial"/>
      <w:sz w:val="28"/>
      <w:lang w:eastAsia="en-US"/>
    </w:rPr>
  </w:style>
  <w:style w:type="character" w:customStyle="1" w:styleId="Heading4Char3">
    <w:name w:val="Heading 4 Char3"/>
    <w:basedOn w:val="Heading3Char3"/>
    <w:uiPriority w:val="2"/>
    <w:rsid w:val="004F40D5"/>
    <w:rPr>
      <w:rFonts w:ascii="Arial" w:hAnsi="Arial"/>
      <w:sz w:val="24"/>
      <w:lang w:eastAsia="en-US"/>
    </w:rPr>
  </w:style>
  <w:style w:type="character" w:customStyle="1" w:styleId="Heading5Char3">
    <w:name w:val="Heading 5 Char3"/>
    <w:basedOn w:val="Heading4Char3"/>
    <w:uiPriority w:val="2"/>
    <w:rsid w:val="004F40D5"/>
    <w:rPr>
      <w:rFonts w:ascii="Arial" w:hAnsi="Arial"/>
      <w:sz w:val="24"/>
      <w:lang w:eastAsia="en-US"/>
    </w:rPr>
  </w:style>
  <w:style w:type="character" w:customStyle="1" w:styleId="Heading6Char3">
    <w:name w:val="Heading 6 Char3"/>
    <w:basedOn w:val="DefaultParagraphFont"/>
    <w:rsid w:val="004F40D5"/>
    <w:rPr>
      <w:rFonts w:ascii="Arial" w:hAnsi="Arial"/>
      <w:lang w:eastAsia="en-US"/>
    </w:rPr>
  </w:style>
  <w:style w:type="character" w:customStyle="1" w:styleId="Heading7Char3">
    <w:name w:val="Heading 7 Char3"/>
    <w:basedOn w:val="DefaultParagraphFont"/>
    <w:rsid w:val="004F40D5"/>
    <w:rPr>
      <w:rFonts w:ascii="Arial" w:hAnsi="Arial"/>
      <w:lang w:eastAsia="en-US"/>
    </w:rPr>
  </w:style>
  <w:style w:type="character" w:customStyle="1" w:styleId="Heading8Char3">
    <w:name w:val="Heading 8 Char3"/>
    <w:basedOn w:val="Heading1Char3"/>
    <w:uiPriority w:val="4"/>
    <w:rsid w:val="004F40D5"/>
    <w:rPr>
      <w:rFonts w:ascii="Arial" w:hAnsi="Arial"/>
      <w:sz w:val="36"/>
      <w:lang w:eastAsia="en-US"/>
    </w:rPr>
  </w:style>
  <w:style w:type="character" w:customStyle="1" w:styleId="Heading9Char3">
    <w:name w:val="Heading 9 Char3"/>
    <w:basedOn w:val="DefaultParagraphFont"/>
    <w:rsid w:val="004F40D5"/>
    <w:rPr>
      <w:rFonts w:ascii="Arial" w:hAnsi="Arial"/>
      <w:sz w:val="36"/>
      <w:lang w:eastAsia="en-US"/>
    </w:rPr>
  </w:style>
  <w:style w:type="character" w:customStyle="1" w:styleId="ZhlavChar">
    <w:name w:val="Záhlaví Char"/>
    <w:basedOn w:val="DefaultParagraphFont"/>
    <w:uiPriority w:val="9"/>
    <w:rsid w:val="004F40D5"/>
    <w:rPr>
      <w:rFonts w:ascii="Arial" w:hAnsi="Arial"/>
      <w:b/>
      <w:noProof/>
      <w:sz w:val="18"/>
    </w:rPr>
  </w:style>
  <w:style w:type="character" w:customStyle="1" w:styleId="ZpatChar">
    <w:name w:val="Zápatí Char"/>
    <w:basedOn w:val="DefaultParagraphFont"/>
    <w:rsid w:val="004F40D5"/>
    <w:rPr>
      <w:rFonts w:ascii="Arial" w:hAnsi="Arial"/>
      <w:b/>
      <w:i/>
      <w:noProof/>
      <w:sz w:val="18"/>
    </w:rPr>
  </w:style>
  <w:style w:type="character" w:customStyle="1" w:styleId="TextpoznpodarouChar">
    <w:name w:val="Text pozn. pod čarou Char"/>
    <w:basedOn w:val="DefaultParagraphFont"/>
    <w:rsid w:val="004F40D5"/>
    <w:rPr>
      <w:sz w:val="16"/>
    </w:rPr>
  </w:style>
  <w:style w:type="character" w:customStyle="1" w:styleId="Nadpis1Char">
    <w:name w:val="Nadpis 1 Char"/>
    <w:basedOn w:val="DefaultParagraphFont"/>
    <w:uiPriority w:val="2"/>
    <w:rsid w:val="004F40D5"/>
    <w:rPr>
      <w:rFonts w:ascii="Arial" w:hAnsi="Arial"/>
      <w:sz w:val="36"/>
      <w:lang w:eastAsia="en-US"/>
    </w:rPr>
  </w:style>
  <w:style w:type="character" w:customStyle="1" w:styleId="Nadpis2Char">
    <w:name w:val="Nadpis 2 Char"/>
    <w:basedOn w:val="DefaultParagraphFont"/>
    <w:uiPriority w:val="2"/>
    <w:rsid w:val="004F40D5"/>
    <w:rPr>
      <w:rFonts w:ascii="Arial" w:hAnsi="Arial"/>
      <w:sz w:val="32"/>
      <w:lang w:eastAsia="en-US"/>
    </w:rPr>
  </w:style>
  <w:style w:type="character" w:customStyle="1" w:styleId="Nadpis3Char">
    <w:name w:val="Nadpis 3 Char"/>
    <w:basedOn w:val="DefaultParagraphFont"/>
    <w:uiPriority w:val="2"/>
    <w:rsid w:val="004F40D5"/>
    <w:rPr>
      <w:rFonts w:ascii="Arial" w:hAnsi="Arial"/>
      <w:sz w:val="28"/>
      <w:lang w:eastAsia="en-US"/>
    </w:rPr>
  </w:style>
  <w:style w:type="character" w:customStyle="1" w:styleId="Nadpis4Char">
    <w:name w:val="Nadpis 4 Char"/>
    <w:basedOn w:val="Nadpis3Char"/>
    <w:uiPriority w:val="2"/>
    <w:rsid w:val="004F40D5"/>
    <w:rPr>
      <w:rFonts w:ascii="Arial" w:hAnsi="Arial"/>
      <w:sz w:val="24"/>
      <w:lang w:eastAsia="en-US"/>
    </w:rPr>
  </w:style>
  <w:style w:type="character" w:customStyle="1" w:styleId="Nadpis5Char">
    <w:name w:val="Nadpis 5 Char"/>
    <w:basedOn w:val="Nadpis4Char"/>
    <w:uiPriority w:val="2"/>
    <w:rsid w:val="004F40D5"/>
    <w:rPr>
      <w:rFonts w:ascii="Arial" w:hAnsi="Arial"/>
      <w:sz w:val="24"/>
      <w:lang w:eastAsia="en-US"/>
    </w:rPr>
  </w:style>
  <w:style w:type="character" w:customStyle="1" w:styleId="Nadpis6Char">
    <w:name w:val="Nadpis 6 Char"/>
    <w:basedOn w:val="DefaultParagraphFont"/>
    <w:rsid w:val="004F40D5"/>
    <w:rPr>
      <w:rFonts w:ascii="Arial" w:hAnsi="Arial"/>
      <w:lang w:eastAsia="en-US"/>
    </w:rPr>
  </w:style>
  <w:style w:type="character" w:customStyle="1" w:styleId="Nadpis7Char">
    <w:name w:val="Nadpis 7 Char"/>
    <w:basedOn w:val="DefaultParagraphFont"/>
    <w:rsid w:val="004F40D5"/>
    <w:rPr>
      <w:rFonts w:ascii="Arial" w:hAnsi="Arial"/>
      <w:lang w:eastAsia="en-US"/>
    </w:rPr>
  </w:style>
  <w:style w:type="character" w:customStyle="1" w:styleId="Nadpis8Char">
    <w:name w:val="Nadpis 8 Char"/>
    <w:basedOn w:val="Nadpis1Char"/>
    <w:uiPriority w:val="4"/>
    <w:rsid w:val="004F40D5"/>
    <w:rPr>
      <w:rFonts w:ascii="Arial" w:hAnsi="Arial"/>
      <w:sz w:val="36"/>
      <w:lang w:eastAsia="en-US"/>
    </w:rPr>
  </w:style>
  <w:style w:type="character" w:customStyle="1" w:styleId="Nadpis9Char">
    <w:name w:val="Nadpis 9 Char"/>
    <w:basedOn w:val="DefaultParagraphFont"/>
    <w:rsid w:val="004F40D5"/>
    <w:rPr>
      <w:rFonts w:ascii="Arial" w:hAnsi="Arial"/>
      <w:sz w:val="36"/>
      <w:lang w:eastAsia="en-US"/>
    </w:rPr>
  </w:style>
  <w:style w:type="character" w:customStyle="1" w:styleId="ListParagraphChar">
    <w:name w:val="List Paragraph Char"/>
    <w:aliases w:val="- Bullets Char,列出段落 Char,Lista1 Char,?? ?? Char,????? Char,???? Char"/>
    <w:link w:val="ListParagraph"/>
    <w:uiPriority w:val="34"/>
    <w:qFormat/>
    <w:locked/>
    <w:rsid w:val="004F40D5"/>
    <w:rPr>
      <w:rFonts w:asciiTheme="minorHAnsi" w:eastAsiaTheme="minorHAnsi" w:hAnsiTheme="minorHAnsi" w:cstheme="minorBidi"/>
      <w:kern w:val="2"/>
      <w:sz w:val="24"/>
      <w:szCs w:val="24"/>
      <w:lang w:val="en-US" w:eastAsia="en-US"/>
      <w14:ligatures w14:val="standardContextual"/>
    </w:rPr>
  </w:style>
  <w:style w:type="paragraph" w:customStyle="1" w:styleId="Amendment">
    <w:name w:val="Amendment"/>
    <w:aliases w:val="sig."/>
    <w:basedOn w:val="Normal"/>
    <w:rsid w:val="004F40D5"/>
    <w:pPr>
      <w:tabs>
        <w:tab w:val="left" w:pos="3600"/>
        <w:tab w:val="left" w:pos="9360"/>
      </w:tabs>
      <w:spacing w:after="0"/>
    </w:pPr>
    <w:rPr>
      <w:rFonts w:cs="Courier New"/>
      <w:sz w:val="24"/>
      <w:szCs w:val="24"/>
      <w:lang w:val="en-US"/>
    </w:rPr>
  </w:style>
  <w:style w:type="paragraph" w:customStyle="1" w:styleId="IvDInstructiontext">
    <w:name w:val="IvD Instructiontext"/>
    <w:basedOn w:val="BodyText"/>
    <w:link w:val="IvDInstructiontextChar"/>
    <w:uiPriority w:val="99"/>
    <w:qFormat/>
    <w:rsid w:val="004F40D5"/>
    <w:pPr>
      <w:keepLines/>
      <w:tabs>
        <w:tab w:val="left" w:pos="2552"/>
        <w:tab w:val="left" w:pos="3856"/>
        <w:tab w:val="left" w:pos="5216"/>
        <w:tab w:val="left" w:pos="6464"/>
        <w:tab w:val="left" w:pos="7768"/>
        <w:tab w:val="left" w:pos="9072"/>
        <w:tab w:val="left" w:pos="9639"/>
      </w:tabs>
      <w:spacing w:before="240" w:after="0"/>
    </w:pPr>
    <w:rPr>
      <w:rFonts w:ascii="Arial" w:eastAsia="SimSun" w:hAnsi="Arial"/>
      <w:i/>
      <w:color w:val="7F7F7F"/>
      <w:spacing w:val="2"/>
      <w:sz w:val="18"/>
      <w:szCs w:val="18"/>
      <w:lang w:val="en-US"/>
    </w:rPr>
  </w:style>
  <w:style w:type="character" w:customStyle="1" w:styleId="IvDInstructiontextChar">
    <w:name w:val="IvD Instructiontext Char"/>
    <w:link w:val="IvDInstructiontext"/>
    <w:uiPriority w:val="99"/>
    <w:rsid w:val="004F40D5"/>
    <w:rPr>
      <w:rFonts w:ascii="Arial" w:eastAsia="SimSun" w:hAnsi="Arial"/>
      <w:i/>
      <w:color w:val="7F7F7F"/>
      <w:spacing w:val="2"/>
      <w:sz w:val="18"/>
      <w:szCs w:val="18"/>
      <w:lang w:val="en-US" w:eastAsia="en-US"/>
    </w:rPr>
  </w:style>
  <w:style w:type="character" w:customStyle="1" w:styleId="cf01">
    <w:name w:val="cf01"/>
    <w:basedOn w:val="DefaultParagraphFont"/>
    <w:rsid w:val="004F40D5"/>
    <w:rPr>
      <w:rFonts w:ascii="Segoe UI" w:hAnsi="Segoe UI" w:cs="Segoe UI" w:hint="default"/>
      <w:sz w:val="18"/>
      <w:szCs w:val="18"/>
    </w:rPr>
  </w:style>
  <w:style w:type="character" w:customStyle="1" w:styleId="NichtaufgelsteErwhnung1">
    <w:name w:val="Nicht aufgelöste Erwähnung1"/>
    <w:uiPriority w:val="99"/>
    <w:semiHidden/>
    <w:unhideWhenUsed/>
    <w:rsid w:val="004F40D5"/>
    <w:rPr>
      <w:color w:val="605E5C"/>
      <w:shd w:val="clear" w:color="auto" w:fill="E1DFDD"/>
    </w:rPr>
  </w:style>
  <w:style w:type="paragraph" w:customStyle="1" w:styleId="FormatvorlageZentriert">
    <w:name w:val="Formatvorlage Zentriert"/>
    <w:basedOn w:val="Normal"/>
    <w:uiPriority w:val="99"/>
    <w:rsid w:val="004F40D5"/>
    <w:pPr>
      <w:spacing w:after="0" w:line="360" w:lineRule="atLeast"/>
      <w:jc w:val="center"/>
    </w:pPr>
    <w:rPr>
      <w:sz w:val="24"/>
      <w:lang w:val="de-DE" w:eastAsia="de-DE"/>
    </w:rPr>
  </w:style>
  <w:style w:type="table" w:customStyle="1" w:styleId="PlainTable31">
    <w:name w:val="Plain Table 31"/>
    <w:basedOn w:val="TableNormal"/>
    <w:next w:val="PlainTable3"/>
    <w:uiPriority w:val="43"/>
    <w:locked/>
    <w:rsid w:val="004F40D5"/>
    <w:rPr>
      <w:rFonts w:ascii="Times New Roman" w:eastAsia="Yu Mincho" w:hAnsi="Times New Roman"/>
      <w:lang w:val="en-GB"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1Light1">
    <w:name w:val="Grid Table 1 Light1"/>
    <w:basedOn w:val="TableNormal"/>
    <w:next w:val="GridTable1Light"/>
    <w:uiPriority w:val="46"/>
    <w:locked/>
    <w:rsid w:val="004F40D5"/>
    <w:rPr>
      <w:rFonts w:ascii="Times New Roman" w:eastAsia="Yu Mincho" w:hAnsi="Times New Roman"/>
      <w:lang w:val="en-GB"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31">
    <w:name w:val="Grid Table 31"/>
    <w:basedOn w:val="TableNormal"/>
    <w:next w:val="GridTable3"/>
    <w:uiPriority w:val="48"/>
    <w:locked/>
    <w:rsid w:val="004F40D5"/>
    <w:rPr>
      <w:rFonts w:ascii="Times New Roman" w:eastAsia="Yu Mincho" w:hAnsi="Times New Roman"/>
      <w:lang w:val="en-GB"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character" w:styleId="PageNumber">
    <w:name w:val="page number"/>
    <w:basedOn w:val="DefaultParagraphFont"/>
    <w:uiPriority w:val="99"/>
    <w:unhideWhenUsed/>
    <w:rsid w:val="004F40D5"/>
  </w:style>
  <w:style w:type="character" w:customStyle="1" w:styleId="HeaderChar5">
    <w:name w:val="Header Char5"/>
    <w:basedOn w:val="DefaultParagraphFont"/>
    <w:uiPriority w:val="9"/>
    <w:rsid w:val="004F40D5"/>
    <w:rPr>
      <w:rFonts w:ascii="Arial" w:hAnsi="Arial"/>
      <w:b/>
      <w:noProof/>
      <w:sz w:val="18"/>
    </w:rPr>
  </w:style>
  <w:style w:type="character" w:customStyle="1" w:styleId="FooterChar5">
    <w:name w:val="Footer Char5"/>
    <w:basedOn w:val="DefaultParagraphFont"/>
    <w:rsid w:val="004F40D5"/>
    <w:rPr>
      <w:rFonts w:ascii="Arial" w:hAnsi="Arial"/>
      <w:b/>
      <w:i/>
      <w:noProof/>
      <w:sz w:val="18"/>
    </w:rPr>
  </w:style>
  <w:style w:type="character" w:customStyle="1" w:styleId="FootnoteTextChar5">
    <w:name w:val="Footnote Text Char5"/>
    <w:basedOn w:val="DefaultParagraphFont"/>
    <w:rsid w:val="004F40D5"/>
    <w:rPr>
      <w:sz w:val="16"/>
    </w:rPr>
  </w:style>
  <w:style w:type="character" w:customStyle="1" w:styleId="Heading1Char5">
    <w:name w:val="Heading 1 Char5"/>
    <w:basedOn w:val="DefaultParagraphFont"/>
    <w:uiPriority w:val="2"/>
    <w:rsid w:val="004F40D5"/>
    <w:rPr>
      <w:rFonts w:ascii="Arial" w:hAnsi="Arial"/>
      <w:sz w:val="36"/>
      <w:lang w:eastAsia="en-US"/>
    </w:rPr>
  </w:style>
  <w:style w:type="character" w:customStyle="1" w:styleId="Heading2Char5">
    <w:name w:val="Heading 2 Char5"/>
    <w:basedOn w:val="DefaultParagraphFont"/>
    <w:uiPriority w:val="2"/>
    <w:rsid w:val="004F40D5"/>
    <w:rPr>
      <w:rFonts w:ascii="Arial" w:hAnsi="Arial"/>
      <w:sz w:val="32"/>
      <w:lang w:eastAsia="en-US"/>
    </w:rPr>
  </w:style>
  <w:style w:type="character" w:customStyle="1" w:styleId="Heading3Char5">
    <w:name w:val="Heading 3 Char5"/>
    <w:basedOn w:val="DefaultParagraphFont"/>
    <w:uiPriority w:val="2"/>
    <w:rsid w:val="004F40D5"/>
    <w:rPr>
      <w:rFonts w:ascii="Arial" w:hAnsi="Arial"/>
      <w:sz w:val="28"/>
      <w:lang w:eastAsia="en-US"/>
    </w:rPr>
  </w:style>
  <w:style w:type="character" w:customStyle="1" w:styleId="Heading4Char5">
    <w:name w:val="Heading 4 Char5"/>
    <w:basedOn w:val="Heading3Char5"/>
    <w:uiPriority w:val="2"/>
    <w:rsid w:val="004F40D5"/>
    <w:rPr>
      <w:rFonts w:ascii="Arial" w:hAnsi="Arial"/>
      <w:sz w:val="24"/>
      <w:lang w:eastAsia="en-US"/>
    </w:rPr>
  </w:style>
  <w:style w:type="character" w:customStyle="1" w:styleId="Heading5Char5">
    <w:name w:val="Heading 5 Char5"/>
    <w:basedOn w:val="Heading4Char5"/>
    <w:uiPriority w:val="2"/>
    <w:rsid w:val="004F40D5"/>
    <w:rPr>
      <w:rFonts w:ascii="Arial" w:hAnsi="Arial"/>
      <w:sz w:val="24"/>
      <w:lang w:eastAsia="en-US"/>
    </w:rPr>
  </w:style>
  <w:style w:type="character" w:customStyle="1" w:styleId="Heading6Char5">
    <w:name w:val="Heading 6 Char5"/>
    <w:basedOn w:val="DefaultParagraphFont"/>
    <w:rsid w:val="004F40D5"/>
    <w:rPr>
      <w:rFonts w:ascii="Arial" w:hAnsi="Arial"/>
      <w:lang w:eastAsia="en-US"/>
    </w:rPr>
  </w:style>
  <w:style w:type="character" w:customStyle="1" w:styleId="Heading7Char5">
    <w:name w:val="Heading 7 Char5"/>
    <w:basedOn w:val="DefaultParagraphFont"/>
    <w:rsid w:val="004F40D5"/>
    <w:rPr>
      <w:rFonts w:ascii="Arial" w:hAnsi="Arial"/>
      <w:lang w:eastAsia="en-US"/>
    </w:rPr>
  </w:style>
  <w:style w:type="character" w:customStyle="1" w:styleId="Heading8Char5">
    <w:name w:val="Heading 8 Char5"/>
    <w:basedOn w:val="Heading1Char5"/>
    <w:uiPriority w:val="4"/>
    <w:rsid w:val="004F40D5"/>
    <w:rPr>
      <w:rFonts w:ascii="Arial" w:hAnsi="Arial"/>
      <w:sz w:val="36"/>
      <w:lang w:eastAsia="en-US"/>
    </w:rPr>
  </w:style>
  <w:style w:type="character" w:customStyle="1" w:styleId="Heading9Char5">
    <w:name w:val="Heading 9 Char5"/>
    <w:basedOn w:val="DefaultParagraphFont"/>
    <w:rsid w:val="004F40D5"/>
    <w:rPr>
      <w:rFonts w:ascii="Arial" w:hAnsi="Arial"/>
      <w:sz w:val="36"/>
      <w:lang w:eastAsia="en-US"/>
    </w:rPr>
  </w:style>
  <w:style w:type="character" w:customStyle="1" w:styleId="HeaderChar4">
    <w:name w:val="Header Char4"/>
    <w:basedOn w:val="DefaultParagraphFont"/>
    <w:uiPriority w:val="9"/>
    <w:rsid w:val="004F40D5"/>
    <w:rPr>
      <w:rFonts w:ascii="Arial" w:hAnsi="Arial"/>
      <w:b/>
      <w:noProof/>
      <w:sz w:val="18"/>
    </w:rPr>
  </w:style>
  <w:style w:type="character" w:customStyle="1" w:styleId="FooterChar4">
    <w:name w:val="Footer Char4"/>
    <w:basedOn w:val="DefaultParagraphFont"/>
    <w:rsid w:val="004F40D5"/>
    <w:rPr>
      <w:rFonts w:ascii="Arial" w:hAnsi="Arial"/>
      <w:b/>
      <w:i/>
      <w:noProof/>
      <w:sz w:val="18"/>
    </w:rPr>
  </w:style>
  <w:style w:type="character" w:customStyle="1" w:styleId="FootnoteTextChar4">
    <w:name w:val="Footnote Text Char4"/>
    <w:basedOn w:val="DefaultParagraphFont"/>
    <w:rsid w:val="004F40D5"/>
    <w:rPr>
      <w:sz w:val="16"/>
    </w:rPr>
  </w:style>
  <w:style w:type="character" w:customStyle="1" w:styleId="Heading1Char4">
    <w:name w:val="Heading 1 Char4"/>
    <w:basedOn w:val="DefaultParagraphFont"/>
    <w:uiPriority w:val="2"/>
    <w:rsid w:val="004F40D5"/>
    <w:rPr>
      <w:rFonts w:ascii="Arial" w:hAnsi="Arial"/>
      <w:sz w:val="36"/>
      <w:lang w:eastAsia="en-US"/>
    </w:rPr>
  </w:style>
  <w:style w:type="character" w:customStyle="1" w:styleId="Heading2Char4">
    <w:name w:val="Heading 2 Char4"/>
    <w:basedOn w:val="DefaultParagraphFont"/>
    <w:uiPriority w:val="2"/>
    <w:rsid w:val="004F40D5"/>
    <w:rPr>
      <w:rFonts w:ascii="Arial" w:hAnsi="Arial"/>
      <w:sz w:val="32"/>
      <w:lang w:eastAsia="en-US"/>
    </w:rPr>
  </w:style>
  <w:style w:type="character" w:customStyle="1" w:styleId="Heading3Char4">
    <w:name w:val="Heading 3 Char4"/>
    <w:basedOn w:val="DefaultParagraphFont"/>
    <w:uiPriority w:val="2"/>
    <w:rsid w:val="004F40D5"/>
    <w:rPr>
      <w:rFonts w:ascii="Arial" w:hAnsi="Arial"/>
      <w:sz w:val="28"/>
      <w:lang w:eastAsia="en-US"/>
    </w:rPr>
  </w:style>
  <w:style w:type="character" w:customStyle="1" w:styleId="Heading4Char4">
    <w:name w:val="Heading 4 Char4"/>
    <w:basedOn w:val="Heading3Char4"/>
    <w:uiPriority w:val="2"/>
    <w:rsid w:val="004F40D5"/>
    <w:rPr>
      <w:rFonts w:ascii="Arial" w:hAnsi="Arial"/>
      <w:sz w:val="24"/>
      <w:lang w:eastAsia="en-US"/>
    </w:rPr>
  </w:style>
  <w:style w:type="character" w:customStyle="1" w:styleId="Heading5Char4">
    <w:name w:val="Heading 5 Char4"/>
    <w:basedOn w:val="Heading4Char4"/>
    <w:uiPriority w:val="2"/>
    <w:rsid w:val="004F40D5"/>
    <w:rPr>
      <w:rFonts w:ascii="Arial" w:hAnsi="Arial"/>
      <w:sz w:val="24"/>
      <w:lang w:eastAsia="en-US"/>
    </w:rPr>
  </w:style>
  <w:style w:type="character" w:customStyle="1" w:styleId="Heading6Char4">
    <w:name w:val="Heading 6 Char4"/>
    <w:basedOn w:val="DefaultParagraphFont"/>
    <w:rsid w:val="004F40D5"/>
    <w:rPr>
      <w:rFonts w:ascii="Arial" w:hAnsi="Arial"/>
      <w:lang w:eastAsia="en-US"/>
    </w:rPr>
  </w:style>
  <w:style w:type="character" w:customStyle="1" w:styleId="Heading7Char4">
    <w:name w:val="Heading 7 Char4"/>
    <w:basedOn w:val="DefaultParagraphFont"/>
    <w:rsid w:val="004F40D5"/>
    <w:rPr>
      <w:rFonts w:ascii="Arial" w:hAnsi="Arial"/>
      <w:lang w:eastAsia="en-US"/>
    </w:rPr>
  </w:style>
  <w:style w:type="character" w:customStyle="1" w:styleId="Heading8Char4">
    <w:name w:val="Heading 8 Char4"/>
    <w:basedOn w:val="Heading1Char4"/>
    <w:uiPriority w:val="4"/>
    <w:rsid w:val="004F40D5"/>
    <w:rPr>
      <w:rFonts w:ascii="Arial" w:hAnsi="Arial"/>
      <w:sz w:val="36"/>
      <w:lang w:eastAsia="en-US"/>
    </w:rPr>
  </w:style>
  <w:style w:type="character" w:customStyle="1" w:styleId="Heading9Char4">
    <w:name w:val="Heading 9 Char4"/>
    <w:basedOn w:val="DefaultParagraphFont"/>
    <w:rsid w:val="004F40D5"/>
    <w:rPr>
      <w:rFonts w:ascii="Arial" w:hAnsi="Arial"/>
      <w:sz w:val="36"/>
      <w:lang w:eastAsia="en-US"/>
    </w:rPr>
  </w:style>
  <w:style w:type="character" w:customStyle="1" w:styleId="HeaderChar6">
    <w:name w:val="Header Char6"/>
    <w:basedOn w:val="DefaultParagraphFont"/>
    <w:uiPriority w:val="9"/>
    <w:rsid w:val="004F40D5"/>
    <w:rPr>
      <w:rFonts w:ascii="Arial" w:hAnsi="Arial"/>
      <w:b/>
      <w:noProof/>
      <w:sz w:val="18"/>
    </w:rPr>
  </w:style>
  <w:style w:type="character" w:customStyle="1" w:styleId="FooterChar6">
    <w:name w:val="Footer Char6"/>
    <w:basedOn w:val="DefaultParagraphFont"/>
    <w:rsid w:val="004F40D5"/>
    <w:rPr>
      <w:rFonts w:ascii="Arial" w:hAnsi="Arial"/>
      <w:b/>
      <w:i/>
      <w:noProof/>
      <w:sz w:val="18"/>
    </w:rPr>
  </w:style>
  <w:style w:type="character" w:customStyle="1" w:styleId="FootnoteTextChar6">
    <w:name w:val="Footnote Text Char6"/>
    <w:basedOn w:val="DefaultParagraphFont"/>
    <w:rsid w:val="004F40D5"/>
    <w:rPr>
      <w:sz w:val="16"/>
    </w:rPr>
  </w:style>
  <w:style w:type="character" w:customStyle="1" w:styleId="Heading1Char6">
    <w:name w:val="Heading 1 Char6"/>
    <w:basedOn w:val="DefaultParagraphFont"/>
    <w:uiPriority w:val="2"/>
    <w:rsid w:val="004F40D5"/>
    <w:rPr>
      <w:rFonts w:ascii="Arial" w:hAnsi="Arial"/>
      <w:sz w:val="36"/>
      <w:lang w:eastAsia="en-US"/>
    </w:rPr>
  </w:style>
  <w:style w:type="character" w:customStyle="1" w:styleId="Heading2Char6">
    <w:name w:val="Heading 2 Char6"/>
    <w:basedOn w:val="DefaultParagraphFont"/>
    <w:uiPriority w:val="2"/>
    <w:rsid w:val="004F40D5"/>
    <w:rPr>
      <w:rFonts w:ascii="Arial" w:hAnsi="Arial"/>
      <w:sz w:val="32"/>
      <w:lang w:eastAsia="en-US"/>
    </w:rPr>
  </w:style>
  <w:style w:type="character" w:customStyle="1" w:styleId="Heading3Char6">
    <w:name w:val="Heading 3 Char6"/>
    <w:basedOn w:val="DefaultParagraphFont"/>
    <w:uiPriority w:val="2"/>
    <w:rsid w:val="004F40D5"/>
    <w:rPr>
      <w:rFonts w:ascii="Arial" w:hAnsi="Arial"/>
      <w:sz w:val="28"/>
      <w:lang w:eastAsia="en-US"/>
    </w:rPr>
  </w:style>
  <w:style w:type="character" w:customStyle="1" w:styleId="Heading4Char6">
    <w:name w:val="Heading 4 Char6"/>
    <w:basedOn w:val="Heading3Char6"/>
    <w:uiPriority w:val="2"/>
    <w:rsid w:val="004F40D5"/>
    <w:rPr>
      <w:rFonts w:ascii="Arial" w:hAnsi="Arial"/>
      <w:sz w:val="24"/>
      <w:lang w:eastAsia="en-US"/>
    </w:rPr>
  </w:style>
  <w:style w:type="character" w:customStyle="1" w:styleId="Heading5Char6">
    <w:name w:val="Heading 5 Char6"/>
    <w:basedOn w:val="Heading4Char6"/>
    <w:uiPriority w:val="2"/>
    <w:rsid w:val="004F40D5"/>
    <w:rPr>
      <w:rFonts w:ascii="Arial" w:hAnsi="Arial"/>
      <w:sz w:val="24"/>
      <w:lang w:eastAsia="en-US"/>
    </w:rPr>
  </w:style>
  <w:style w:type="character" w:customStyle="1" w:styleId="Heading6Char6">
    <w:name w:val="Heading 6 Char6"/>
    <w:basedOn w:val="DefaultParagraphFont"/>
    <w:rsid w:val="004F40D5"/>
    <w:rPr>
      <w:rFonts w:ascii="Arial" w:hAnsi="Arial"/>
      <w:lang w:eastAsia="en-US"/>
    </w:rPr>
  </w:style>
  <w:style w:type="character" w:customStyle="1" w:styleId="Heading7Char6">
    <w:name w:val="Heading 7 Char6"/>
    <w:basedOn w:val="DefaultParagraphFont"/>
    <w:rsid w:val="004F40D5"/>
    <w:rPr>
      <w:rFonts w:ascii="Arial" w:hAnsi="Arial"/>
      <w:lang w:eastAsia="en-US"/>
    </w:rPr>
  </w:style>
  <w:style w:type="character" w:customStyle="1" w:styleId="Heading8Char6">
    <w:name w:val="Heading 8 Char6"/>
    <w:basedOn w:val="Heading1Char6"/>
    <w:uiPriority w:val="4"/>
    <w:rsid w:val="004F40D5"/>
    <w:rPr>
      <w:rFonts w:ascii="Arial" w:hAnsi="Arial"/>
      <w:sz w:val="36"/>
      <w:lang w:eastAsia="en-US"/>
    </w:rPr>
  </w:style>
  <w:style w:type="character" w:customStyle="1" w:styleId="Heading9Char6">
    <w:name w:val="Heading 9 Char6"/>
    <w:basedOn w:val="DefaultParagraphFont"/>
    <w:rsid w:val="004F40D5"/>
    <w:rPr>
      <w:rFonts w:ascii="Arial" w:hAnsi="Arial"/>
      <w:sz w:val="36"/>
      <w:lang w:eastAsia="en-US"/>
    </w:rPr>
  </w:style>
  <w:style w:type="character" w:customStyle="1" w:styleId="HeaderChar8">
    <w:name w:val="Header Char8"/>
    <w:basedOn w:val="DefaultParagraphFont"/>
    <w:uiPriority w:val="9"/>
    <w:rsid w:val="004F40D5"/>
    <w:rPr>
      <w:rFonts w:ascii="Arial" w:hAnsi="Arial"/>
      <w:b/>
      <w:noProof/>
      <w:sz w:val="18"/>
    </w:rPr>
  </w:style>
  <w:style w:type="character" w:customStyle="1" w:styleId="FooterChar8">
    <w:name w:val="Footer Char8"/>
    <w:basedOn w:val="DefaultParagraphFont"/>
    <w:rsid w:val="004F40D5"/>
    <w:rPr>
      <w:rFonts w:ascii="Arial" w:hAnsi="Arial"/>
      <w:b/>
      <w:i/>
      <w:noProof/>
      <w:sz w:val="18"/>
    </w:rPr>
  </w:style>
  <w:style w:type="character" w:customStyle="1" w:styleId="FootnoteTextChar8">
    <w:name w:val="Footnote Text Char8"/>
    <w:basedOn w:val="DefaultParagraphFont"/>
    <w:rsid w:val="004F40D5"/>
    <w:rPr>
      <w:sz w:val="16"/>
    </w:rPr>
  </w:style>
  <w:style w:type="character" w:customStyle="1" w:styleId="Heading1Char8">
    <w:name w:val="Heading 1 Char8"/>
    <w:basedOn w:val="DefaultParagraphFont"/>
    <w:uiPriority w:val="2"/>
    <w:rsid w:val="004F40D5"/>
    <w:rPr>
      <w:rFonts w:ascii="Arial" w:hAnsi="Arial"/>
      <w:sz w:val="36"/>
      <w:lang w:eastAsia="en-US"/>
    </w:rPr>
  </w:style>
  <w:style w:type="character" w:customStyle="1" w:styleId="Heading2Char8">
    <w:name w:val="Heading 2 Char8"/>
    <w:basedOn w:val="DefaultParagraphFont"/>
    <w:uiPriority w:val="2"/>
    <w:rsid w:val="004F40D5"/>
    <w:rPr>
      <w:rFonts w:ascii="Arial" w:hAnsi="Arial"/>
      <w:sz w:val="32"/>
      <w:lang w:eastAsia="en-US"/>
    </w:rPr>
  </w:style>
  <w:style w:type="character" w:customStyle="1" w:styleId="Heading3Char8">
    <w:name w:val="Heading 3 Char8"/>
    <w:basedOn w:val="DefaultParagraphFont"/>
    <w:uiPriority w:val="2"/>
    <w:rsid w:val="004F40D5"/>
    <w:rPr>
      <w:rFonts w:ascii="Arial" w:hAnsi="Arial"/>
      <w:sz w:val="28"/>
      <w:lang w:eastAsia="en-US"/>
    </w:rPr>
  </w:style>
  <w:style w:type="character" w:customStyle="1" w:styleId="Heading4Char8">
    <w:name w:val="Heading 4 Char8"/>
    <w:basedOn w:val="Heading3Char8"/>
    <w:uiPriority w:val="2"/>
    <w:rsid w:val="004F40D5"/>
    <w:rPr>
      <w:rFonts w:ascii="Arial" w:hAnsi="Arial"/>
      <w:sz w:val="24"/>
      <w:lang w:eastAsia="en-US"/>
    </w:rPr>
  </w:style>
  <w:style w:type="character" w:customStyle="1" w:styleId="Heading5Char8">
    <w:name w:val="Heading 5 Char8"/>
    <w:basedOn w:val="Heading4Char8"/>
    <w:uiPriority w:val="2"/>
    <w:rsid w:val="004F40D5"/>
    <w:rPr>
      <w:rFonts w:ascii="Arial" w:hAnsi="Arial"/>
      <w:sz w:val="24"/>
      <w:lang w:eastAsia="en-US"/>
    </w:rPr>
  </w:style>
  <w:style w:type="character" w:customStyle="1" w:styleId="Heading6Char8">
    <w:name w:val="Heading 6 Char8"/>
    <w:basedOn w:val="DefaultParagraphFont"/>
    <w:rsid w:val="004F40D5"/>
    <w:rPr>
      <w:rFonts w:ascii="Arial" w:hAnsi="Arial"/>
      <w:lang w:eastAsia="en-US"/>
    </w:rPr>
  </w:style>
  <w:style w:type="character" w:customStyle="1" w:styleId="Heading7Char8">
    <w:name w:val="Heading 7 Char8"/>
    <w:basedOn w:val="DefaultParagraphFont"/>
    <w:rsid w:val="004F40D5"/>
    <w:rPr>
      <w:rFonts w:ascii="Arial" w:hAnsi="Arial"/>
      <w:lang w:eastAsia="en-US"/>
    </w:rPr>
  </w:style>
  <w:style w:type="character" w:customStyle="1" w:styleId="Heading8Char8">
    <w:name w:val="Heading 8 Char8"/>
    <w:basedOn w:val="Heading1Char8"/>
    <w:uiPriority w:val="4"/>
    <w:rsid w:val="004F40D5"/>
    <w:rPr>
      <w:rFonts w:ascii="Arial" w:hAnsi="Arial"/>
      <w:sz w:val="36"/>
      <w:lang w:eastAsia="en-US"/>
    </w:rPr>
  </w:style>
  <w:style w:type="character" w:customStyle="1" w:styleId="Heading9Char8">
    <w:name w:val="Heading 9 Char8"/>
    <w:basedOn w:val="DefaultParagraphFont"/>
    <w:rsid w:val="004F40D5"/>
    <w:rPr>
      <w:rFonts w:ascii="Arial" w:hAnsi="Arial"/>
      <w:sz w:val="36"/>
      <w:lang w:eastAsia="en-US"/>
    </w:rPr>
  </w:style>
  <w:style w:type="character" w:customStyle="1" w:styleId="HeaderChar7">
    <w:name w:val="Header Char7"/>
    <w:basedOn w:val="DefaultParagraphFont"/>
    <w:uiPriority w:val="9"/>
    <w:rsid w:val="004F40D5"/>
    <w:rPr>
      <w:rFonts w:ascii="Arial" w:hAnsi="Arial"/>
      <w:b/>
      <w:noProof/>
      <w:sz w:val="18"/>
    </w:rPr>
  </w:style>
  <w:style w:type="character" w:customStyle="1" w:styleId="FooterChar7">
    <w:name w:val="Footer Char7"/>
    <w:basedOn w:val="DefaultParagraphFont"/>
    <w:rsid w:val="004F40D5"/>
    <w:rPr>
      <w:rFonts w:ascii="Arial" w:hAnsi="Arial"/>
      <w:b/>
      <w:i/>
      <w:noProof/>
      <w:sz w:val="18"/>
    </w:rPr>
  </w:style>
  <w:style w:type="character" w:customStyle="1" w:styleId="FootnoteTextChar7">
    <w:name w:val="Footnote Text Char7"/>
    <w:basedOn w:val="DefaultParagraphFont"/>
    <w:rsid w:val="004F40D5"/>
    <w:rPr>
      <w:sz w:val="16"/>
    </w:rPr>
  </w:style>
  <w:style w:type="character" w:customStyle="1" w:styleId="Heading1Char7">
    <w:name w:val="Heading 1 Char7"/>
    <w:basedOn w:val="DefaultParagraphFont"/>
    <w:uiPriority w:val="2"/>
    <w:rsid w:val="004F40D5"/>
    <w:rPr>
      <w:rFonts w:ascii="Arial" w:hAnsi="Arial"/>
      <w:sz w:val="36"/>
      <w:lang w:eastAsia="en-US"/>
    </w:rPr>
  </w:style>
  <w:style w:type="character" w:customStyle="1" w:styleId="Heading2Char7">
    <w:name w:val="Heading 2 Char7"/>
    <w:basedOn w:val="DefaultParagraphFont"/>
    <w:uiPriority w:val="2"/>
    <w:rsid w:val="004F40D5"/>
    <w:rPr>
      <w:rFonts w:ascii="Arial" w:hAnsi="Arial"/>
      <w:sz w:val="32"/>
      <w:lang w:eastAsia="en-US"/>
    </w:rPr>
  </w:style>
  <w:style w:type="character" w:customStyle="1" w:styleId="Heading3Char7">
    <w:name w:val="Heading 3 Char7"/>
    <w:basedOn w:val="DefaultParagraphFont"/>
    <w:uiPriority w:val="2"/>
    <w:rsid w:val="004F40D5"/>
    <w:rPr>
      <w:rFonts w:ascii="Arial" w:hAnsi="Arial"/>
      <w:sz w:val="28"/>
      <w:lang w:eastAsia="en-US"/>
    </w:rPr>
  </w:style>
  <w:style w:type="character" w:customStyle="1" w:styleId="Heading4Char7">
    <w:name w:val="Heading 4 Char7"/>
    <w:basedOn w:val="Heading3Char7"/>
    <w:uiPriority w:val="2"/>
    <w:rsid w:val="004F40D5"/>
    <w:rPr>
      <w:rFonts w:ascii="Arial" w:hAnsi="Arial"/>
      <w:sz w:val="24"/>
      <w:lang w:eastAsia="en-US"/>
    </w:rPr>
  </w:style>
  <w:style w:type="character" w:customStyle="1" w:styleId="Heading5Char7">
    <w:name w:val="Heading 5 Char7"/>
    <w:basedOn w:val="Heading4Char7"/>
    <w:uiPriority w:val="2"/>
    <w:rsid w:val="004F40D5"/>
    <w:rPr>
      <w:rFonts w:ascii="Arial" w:hAnsi="Arial"/>
      <w:sz w:val="24"/>
      <w:lang w:eastAsia="en-US"/>
    </w:rPr>
  </w:style>
  <w:style w:type="character" w:customStyle="1" w:styleId="Heading6Char7">
    <w:name w:val="Heading 6 Char7"/>
    <w:basedOn w:val="DefaultParagraphFont"/>
    <w:rsid w:val="004F40D5"/>
    <w:rPr>
      <w:rFonts w:ascii="Arial" w:hAnsi="Arial"/>
      <w:lang w:eastAsia="en-US"/>
    </w:rPr>
  </w:style>
  <w:style w:type="character" w:customStyle="1" w:styleId="Heading7Char7">
    <w:name w:val="Heading 7 Char7"/>
    <w:basedOn w:val="DefaultParagraphFont"/>
    <w:rsid w:val="004F40D5"/>
    <w:rPr>
      <w:rFonts w:ascii="Arial" w:hAnsi="Arial"/>
      <w:lang w:eastAsia="en-US"/>
    </w:rPr>
  </w:style>
  <w:style w:type="character" w:customStyle="1" w:styleId="Heading8Char7">
    <w:name w:val="Heading 8 Char7"/>
    <w:basedOn w:val="Heading1Char7"/>
    <w:uiPriority w:val="4"/>
    <w:rsid w:val="004F40D5"/>
    <w:rPr>
      <w:rFonts w:ascii="Arial" w:hAnsi="Arial"/>
      <w:sz w:val="36"/>
      <w:lang w:eastAsia="en-US"/>
    </w:rPr>
  </w:style>
  <w:style w:type="character" w:customStyle="1" w:styleId="Heading9Char7">
    <w:name w:val="Heading 9 Char7"/>
    <w:basedOn w:val="DefaultParagraphFont"/>
    <w:rsid w:val="004F40D5"/>
    <w:rPr>
      <w:rFonts w:ascii="Arial" w:hAnsi="Arial"/>
      <w:sz w:val="36"/>
      <w:lang w:eastAsia="en-US"/>
    </w:rPr>
  </w:style>
  <w:style w:type="character" w:customStyle="1" w:styleId="HeaderChar9">
    <w:name w:val="Header Char9"/>
    <w:basedOn w:val="DefaultParagraphFont"/>
    <w:uiPriority w:val="9"/>
    <w:rsid w:val="004F40D5"/>
    <w:rPr>
      <w:rFonts w:ascii="Arial" w:hAnsi="Arial"/>
      <w:b/>
      <w:noProof/>
      <w:sz w:val="18"/>
    </w:rPr>
  </w:style>
  <w:style w:type="character" w:customStyle="1" w:styleId="FooterChar9">
    <w:name w:val="Footer Char9"/>
    <w:basedOn w:val="DefaultParagraphFont"/>
    <w:rsid w:val="004F40D5"/>
    <w:rPr>
      <w:rFonts w:ascii="Arial" w:hAnsi="Arial"/>
      <w:b/>
      <w:i/>
      <w:noProof/>
      <w:sz w:val="18"/>
    </w:rPr>
  </w:style>
  <w:style w:type="character" w:customStyle="1" w:styleId="FootnoteTextChar9">
    <w:name w:val="Footnote Text Char9"/>
    <w:basedOn w:val="DefaultParagraphFont"/>
    <w:rsid w:val="004F40D5"/>
    <w:rPr>
      <w:sz w:val="16"/>
    </w:rPr>
  </w:style>
  <w:style w:type="character" w:customStyle="1" w:styleId="Heading1Char9">
    <w:name w:val="Heading 1 Char9"/>
    <w:basedOn w:val="DefaultParagraphFont"/>
    <w:uiPriority w:val="2"/>
    <w:rsid w:val="004F40D5"/>
    <w:rPr>
      <w:rFonts w:ascii="Arial" w:hAnsi="Arial"/>
      <w:sz w:val="36"/>
      <w:lang w:eastAsia="en-US"/>
    </w:rPr>
  </w:style>
  <w:style w:type="character" w:customStyle="1" w:styleId="Heading2Char9">
    <w:name w:val="Heading 2 Char9"/>
    <w:basedOn w:val="DefaultParagraphFont"/>
    <w:uiPriority w:val="2"/>
    <w:rsid w:val="004F40D5"/>
    <w:rPr>
      <w:rFonts w:ascii="Arial" w:hAnsi="Arial"/>
      <w:sz w:val="32"/>
      <w:lang w:eastAsia="en-US"/>
    </w:rPr>
  </w:style>
  <w:style w:type="character" w:customStyle="1" w:styleId="Heading3Char9">
    <w:name w:val="Heading 3 Char9"/>
    <w:basedOn w:val="DefaultParagraphFont"/>
    <w:uiPriority w:val="2"/>
    <w:rsid w:val="004F40D5"/>
    <w:rPr>
      <w:rFonts w:ascii="Arial" w:hAnsi="Arial"/>
      <w:sz w:val="28"/>
      <w:lang w:eastAsia="en-US"/>
    </w:rPr>
  </w:style>
  <w:style w:type="character" w:customStyle="1" w:styleId="Heading4Char9">
    <w:name w:val="Heading 4 Char9"/>
    <w:basedOn w:val="Heading3Char9"/>
    <w:uiPriority w:val="2"/>
    <w:rsid w:val="004F40D5"/>
    <w:rPr>
      <w:rFonts w:ascii="Arial" w:hAnsi="Arial"/>
      <w:sz w:val="24"/>
      <w:lang w:eastAsia="en-US"/>
    </w:rPr>
  </w:style>
  <w:style w:type="character" w:customStyle="1" w:styleId="Heading5Char9">
    <w:name w:val="Heading 5 Char9"/>
    <w:basedOn w:val="Heading4Char9"/>
    <w:uiPriority w:val="2"/>
    <w:rsid w:val="004F40D5"/>
    <w:rPr>
      <w:rFonts w:ascii="Arial" w:hAnsi="Arial"/>
      <w:sz w:val="24"/>
      <w:lang w:eastAsia="en-US"/>
    </w:rPr>
  </w:style>
  <w:style w:type="character" w:customStyle="1" w:styleId="Heading6Char9">
    <w:name w:val="Heading 6 Char9"/>
    <w:basedOn w:val="DefaultParagraphFont"/>
    <w:rsid w:val="004F40D5"/>
    <w:rPr>
      <w:rFonts w:ascii="Arial" w:hAnsi="Arial"/>
      <w:lang w:eastAsia="en-US"/>
    </w:rPr>
  </w:style>
  <w:style w:type="character" w:customStyle="1" w:styleId="Heading7Char9">
    <w:name w:val="Heading 7 Char9"/>
    <w:basedOn w:val="DefaultParagraphFont"/>
    <w:rsid w:val="004F40D5"/>
    <w:rPr>
      <w:rFonts w:ascii="Arial" w:hAnsi="Arial"/>
      <w:lang w:eastAsia="en-US"/>
    </w:rPr>
  </w:style>
  <w:style w:type="character" w:customStyle="1" w:styleId="Heading8Char9">
    <w:name w:val="Heading 8 Char9"/>
    <w:basedOn w:val="Heading1Char9"/>
    <w:uiPriority w:val="4"/>
    <w:rsid w:val="004F40D5"/>
    <w:rPr>
      <w:rFonts w:ascii="Arial" w:hAnsi="Arial"/>
      <w:sz w:val="36"/>
      <w:lang w:eastAsia="en-US"/>
    </w:rPr>
  </w:style>
  <w:style w:type="character" w:customStyle="1" w:styleId="Heading9Char9">
    <w:name w:val="Heading 9 Char9"/>
    <w:basedOn w:val="DefaultParagraphFont"/>
    <w:rsid w:val="004F40D5"/>
    <w:rPr>
      <w:rFonts w:ascii="Arial" w:hAnsi="Arial"/>
      <w:sz w:val="36"/>
      <w:lang w:eastAsia="en-US"/>
    </w:rPr>
  </w:style>
  <w:style w:type="character" w:customStyle="1" w:styleId="HeaderChar10">
    <w:name w:val="Header Char10"/>
    <w:basedOn w:val="DefaultParagraphFont"/>
    <w:uiPriority w:val="9"/>
    <w:rsid w:val="004F40D5"/>
    <w:rPr>
      <w:rFonts w:ascii="Arial" w:hAnsi="Arial"/>
      <w:b/>
      <w:noProof/>
      <w:sz w:val="18"/>
    </w:rPr>
  </w:style>
  <w:style w:type="character" w:customStyle="1" w:styleId="FooterChar10">
    <w:name w:val="Footer Char10"/>
    <w:basedOn w:val="DefaultParagraphFont"/>
    <w:rsid w:val="004F40D5"/>
    <w:rPr>
      <w:rFonts w:ascii="Arial" w:hAnsi="Arial"/>
      <w:b/>
      <w:i/>
      <w:noProof/>
      <w:sz w:val="18"/>
    </w:rPr>
  </w:style>
  <w:style w:type="character" w:customStyle="1" w:styleId="FootnoteTextChar10">
    <w:name w:val="Footnote Text Char10"/>
    <w:basedOn w:val="DefaultParagraphFont"/>
    <w:rsid w:val="004F40D5"/>
    <w:rPr>
      <w:sz w:val="16"/>
    </w:rPr>
  </w:style>
  <w:style w:type="character" w:customStyle="1" w:styleId="Heading1Char10">
    <w:name w:val="Heading 1 Char10"/>
    <w:basedOn w:val="DefaultParagraphFont"/>
    <w:uiPriority w:val="2"/>
    <w:rsid w:val="004F40D5"/>
    <w:rPr>
      <w:rFonts w:ascii="Arial" w:hAnsi="Arial"/>
      <w:sz w:val="36"/>
      <w:lang w:eastAsia="en-US"/>
    </w:rPr>
  </w:style>
  <w:style w:type="character" w:customStyle="1" w:styleId="Heading2Char10">
    <w:name w:val="Heading 2 Char10"/>
    <w:basedOn w:val="DefaultParagraphFont"/>
    <w:uiPriority w:val="2"/>
    <w:rsid w:val="004F40D5"/>
    <w:rPr>
      <w:rFonts w:ascii="Arial" w:hAnsi="Arial"/>
      <w:sz w:val="32"/>
      <w:lang w:eastAsia="en-US"/>
    </w:rPr>
  </w:style>
  <w:style w:type="character" w:customStyle="1" w:styleId="Heading3Char10">
    <w:name w:val="Heading 3 Char10"/>
    <w:basedOn w:val="DefaultParagraphFont"/>
    <w:uiPriority w:val="2"/>
    <w:rsid w:val="004F40D5"/>
    <w:rPr>
      <w:rFonts w:ascii="Arial" w:hAnsi="Arial"/>
      <w:sz w:val="28"/>
      <w:lang w:eastAsia="en-US"/>
    </w:rPr>
  </w:style>
  <w:style w:type="character" w:customStyle="1" w:styleId="Heading4Char10">
    <w:name w:val="Heading 4 Char10"/>
    <w:basedOn w:val="Heading3Char10"/>
    <w:uiPriority w:val="2"/>
    <w:rsid w:val="004F40D5"/>
    <w:rPr>
      <w:rFonts w:ascii="Arial" w:hAnsi="Arial"/>
      <w:sz w:val="24"/>
      <w:lang w:eastAsia="en-US"/>
    </w:rPr>
  </w:style>
  <w:style w:type="character" w:customStyle="1" w:styleId="Heading5Char10">
    <w:name w:val="Heading 5 Char10"/>
    <w:basedOn w:val="Heading4Char10"/>
    <w:uiPriority w:val="2"/>
    <w:rsid w:val="004F40D5"/>
    <w:rPr>
      <w:rFonts w:ascii="Arial" w:hAnsi="Arial"/>
      <w:sz w:val="24"/>
      <w:lang w:eastAsia="en-US"/>
    </w:rPr>
  </w:style>
  <w:style w:type="character" w:customStyle="1" w:styleId="Heading6Char10">
    <w:name w:val="Heading 6 Char10"/>
    <w:basedOn w:val="DefaultParagraphFont"/>
    <w:rsid w:val="004F40D5"/>
    <w:rPr>
      <w:rFonts w:ascii="Arial" w:hAnsi="Arial"/>
      <w:lang w:eastAsia="en-US"/>
    </w:rPr>
  </w:style>
  <w:style w:type="character" w:customStyle="1" w:styleId="Heading7Char10">
    <w:name w:val="Heading 7 Char10"/>
    <w:basedOn w:val="DefaultParagraphFont"/>
    <w:rsid w:val="004F40D5"/>
    <w:rPr>
      <w:rFonts w:ascii="Arial" w:hAnsi="Arial"/>
      <w:lang w:eastAsia="en-US"/>
    </w:rPr>
  </w:style>
  <w:style w:type="character" w:customStyle="1" w:styleId="Heading8Char10">
    <w:name w:val="Heading 8 Char10"/>
    <w:basedOn w:val="Heading1Char10"/>
    <w:uiPriority w:val="4"/>
    <w:rsid w:val="004F40D5"/>
    <w:rPr>
      <w:rFonts w:ascii="Arial" w:hAnsi="Arial"/>
      <w:sz w:val="36"/>
      <w:lang w:eastAsia="en-US"/>
    </w:rPr>
  </w:style>
  <w:style w:type="character" w:customStyle="1" w:styleId="Heading9Char10">
    <w:name w:val="Heading 9 Char10"/>
    <w:basedOn w:val="DefaultParagraphFont"/>
    <w:rsid w:val="004F40D5"/>
    <w:rPr>
      <w:rFonts w:ascii="Arial" w:hAnsi="Arial"/>
      <w:sz w:val="36"/>
      <w:lang w:eastAsia="en-US"/>
    </w:rPr>
  </w:style>
  <w:style w:type="character" w:customStyle="1" w:styleId="mord">
    <w:name w:val="mord"/>
    <w:basedOn w:val="DefaultParagraphFont"/>
    <w:rsid w:val="004F40D5"/>
  </w:style>
  <w:style w:type="character" w:customStyle="1" w:styleId="SubtleReference1">
    <w:name w:val="Subtle Reference1"/>
    <w:basedOn w:val="DefaultParagraphFont"/>
    <w:uiPriority w:val="31"/>
    <w:qFormat/>
    <w:locked/>
    <w:rsid w:val="004F40D5"/>
    <w:rPr>
      <w:smallCaps/>
      <w:color w:val="5A5A5A"/>
    </w:rPr>
  </w:style>
  <w:style w:type="paragraph" w:customStyle="1" w:styleId="Text">
    <w:name w:val="Text"/>
    <w:basedOn w:val="Normal"/>
    <w:link w:val="TextChar"/>
    <w:qFormat/>
    <w:rsid w:val="004F40D5"/>
    <w:pPr>
      <w:numPr>
        <w:ilvl w:val="1"/>
        <w:numId w:val="17"/>
      </w:numPr>
      <w:tabs>
        <w:tab w:val="clear" w:pos="720"/>
        <w:tab w:val="left" w:pos="1080"/>
      </w:tabs>
      <w:spacing w:before="240" w:after="0" w:line="360" w:lineRule="auto"/>
    </w:pPr>
    <w:rPr>
      <w:sz w:val="24"/>
      <w:lang w:val="en-US"/>
    </w:rPr>
  </w:style>
  <w:style w:type="character" w:customStyle="1" w:styleId="TextChar">
    <w:name w:val="Text Char"/>
    <w:basedOn w:val="DefaultParagraphFont"/>
    <w:link w:val="Text"/>
    <w:rsid w:val="004F40D5"/>
    <w:rPr>
      <w:rFonts w:ascii="Times New Roman" w:hAnsi="Times New Roman"/>
      <w:sz w:val="24"/>
      <w:lang w:val="en-US" w:eastAsia="en-US"/>
    </w:rPr>
  </w:style>
  <w:style w:type="character" w:customStyle="1" w:styleId="IvDbodytextChar">
    <w:name w:val="IvD bodytext Char"/>
    <w:basedOn w:val="DefaultParagraphFont"/>
    <w:link w:val="IvDbodytext"/>
    <w:locked/>
    <w:rsid w:val="004F40D5"/>
    <w:rPr>
      <w:rFonts w:ascii="Arial" w:hAnsi="Arial" w:cs="Arial"/>
      <w:spacing w:val="2"/>
    </w:rPr>
  </w:style>
  <w:style w:type="paragraph" w:customStyle="1" w:styleId="IvDbodytext">
    <w:name w:val="IvD bodytext"/>
    <w:basedOn w:val="BodyText"/>
    <w:link w:val="IvDbodytextChar"/>
    <w:qFormat/>
    <w:rsid w:val="004F40D5"/>
    <w:pPr>
      <w:keepLines/>
      <w:tabs>
        <w:tab w:val="left" w:pos="2552"/>
        <w:tab w:val="left" w:pos="3856"/>
        <w:tab w:val="left" w:pos="5216"/>
        <w:tab w:val="left" w:pos="6464"/>
        <w:tab w:val="left" w:pos="7768"/>
        <w:tab w:val="left" w:pos="9072"/>
        <w:tab w:val="left" w:pos="9639"/>
      </w:tabs>
      <w:spacing w:before="240" w:after="0"/>
    </w:pPr>
    <w:rPr>
      <w:rFonts w:ascii="Arial" w:hAnsi="Arial" w:cs="Arial"/>
      <w:spacing w:val="2"/>
      <w:lang w:val="fr-FR" w:eastAsia="fr-FR"/>
    </w:rPr>
  </w:style>
  <w:style w:type="character" w:styleId="HTMLCode">
    <w:name w:val="HTML Code"/>
    <w:basedOn w:val="DefaultParagraphFont"/>
    <w:uiPriority w:val="99"/>
    <w:unhideWhenUsed/>
    <w:rsid w:val="004F40D5"/>
    <w:rPr>
      <w:rFonts w:ascii="Courier New" w:eastAsia="Times New Roman" w:hAnsi="Courier New" w:cs="Courier New"/>
      <w:sz w:val="20"/>
      <w:szCs w:val="20"/>
    </w:rPr>
  </w:style>
  <w:style w:type="paragraph" w:customStyle="1" w:styleId="FirstParagraph">
    <w:name w:val="First Paragraph"/>
    <w:basedOn w:val="BodyText"/>
    <w:next w:val="BodyText"/>
    <w:qFormat/>
    <w:rsid w:val="004F40D5"/>
  </w:style>
  <w:style w:type="character" w:customStyle="1" w:styleId="fontstyle01">
    <w:name w:val="fontstyle01"/>
    <w:basedOn w:val="DefaultParagraphFont"/>
    <w:rsid w:val="004F40D5"/>
    <w:rPr>
      <w:rFonts w:ascii="TimesNewRomanPSMT" w:hAnsi="TimesNewRomanPSMT" w:hint="default"/>
      <w:b w:val="0"/>
      <w:bCs w:val="0"/>
      <w:i w:val="0"/>
      <w:iCs w:val="0"/>
      <w:color w:val="000000"/>
      <w:sz w:val="20"/>
      <w:szCs w:val="20"/>
    </w:rPr>
  </w:style>
  <w:style w:type="table" w:customStyle="1" w:styleId="GridTable1Light11">
    <w:name w:val="Grid Table 1 Light11"/>
    <w:basedOn w:val="TableNormal"/>
    <w:uiPriority w:val="46"/>
    <w:rsid w:val="004F40D5"/>
    <w:rPr>
      <w:rFonts w:asciiTheme="minorHAnsi" w:eastAsiaTheme="minorHAnsi" w:hAnsiTheme="minorHAnsi" w:cstheme="minorBidi"/>
      <w:sz w:val="22"/>
      <w:szCs w:val="22"/>
      <w:lang w:val="en-US"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mo">
    <w:name w:val="mo"/>
    <w:basedOn w:val="DefaultParagraphFont"/>
    <w:rsid w:val="004F40D5"/>
  </w:style>
  <w:style w:type="paragraph" w:customStyle="1" w:styleId="msonormal0">
    <w:name w:val="msonormal"/>
    <w:basedOn w:val="Normal"/>
    <w:uiPriority w:val="99"/>
    <w:rsid w:val="004F40D5"/>
  </w:style>
  <w:style w:type="paragraph" w:customStyle="1" w:styleId="ClaimElement">
    <w:name w:val="Claim Element"/>
    <w:basedOn w:val="Normal"/>
    <w:link w:val="ClaimElementChar"/>
    <w:qFormat/>
    <w:rsid w:val="004F40D5"/>
    <w:pPr>
      <w:spacing w:after="0" w:line="360" w:lineRule="auto"/>
      <w:ind w:left="1440" w:hanging="720"/>
    </w:pPr>
    <w:rPr>
      <w:i/>
      <w:color w:val="0D0D0D"/>
      <w:sz w:val="24"/>
      <w:lang w:val="en-US"/>
    </w:rPr>
  </w:style>
  <w:style w:type="character" w:customStyle="1" w:styleId="ClaimElementChar">
    <w:name w:val="Claim Element Char"/>
    <w:link w:val="ClaimElement"/>
    <w:locked/>
    <w:rsid w:val="004F40D5"/>
    <w:rPr>
      <w:rFonts w:ascii="Times New Roman" w:hAnsi="Times New Roman"/>
      <w:i/>
      <w:color w:val="0D0D0D"/>
      <w:sz w:val="24"/>
      <w:lang w:val="en-US" w:eastAsia="en-US"/>
    </w:rPr>
  </w:style>
  <w:style w:type="character" w:customStyle="1" w:styleId="ClaimPreambleChar1">
    <w:name w:val="Claim Preamble Char1"/>
    <w:link w:val="ClaimPreamble"/>
    <w:locked/>
    <w:rsid w:val="004F40D5"/>
  </w:style>
  <w:style w:type="paragraph" w:customStyle="1" w:styleId="ClaimPreamble">
    <w:name w:val="Claim Preamble"/>
    <w:basedOn w:val="Normal"/>
    <w:next w:val="Normal"/>
    <w:link w:val="ClaimPreambleChar1"/>
    <w:autoRedefine/>
    <w:qFormat/>
    <w:rsid w:val="004F40D5"/>
    <w:pPr>
      <w:widowControl w:val="0"/>
      <w:tabs>
        <w:tab w:val="left" w:pos="720"/>
        <w:tab w:val="left" w:pos="1440"/>
      </w:tabs>
      <w:spacing w:before="240" w:after="0" w:line="360" w:lineRule="auto"/>
      <w:ind w:firstLine="720"/>
      <w:jc w:val="both"/>
    </w:pPr>
    <w:rPr>
      <w:rFonts w:ascii="CG Times (WN)" w:hAnsi="CG Times (WN)"/>
      <w:lang w:val="fr-FR" w:eastAsia="fr-FR"/>
    </w:rPr>
  </w:style>
  <w:style w:type="numbering" w:customStyle="1" w:styleId="IVASheadings1">
    <w:name w:val="IVAS headings1"/>
    <w:uiPriority w:val="99"/>
    <w:rsid w:val="004F40D5"/>
  </w:style>
  <w:style w:type="numbering" w:customStyle="1" w:styleId="IVASannexheadings1">
    <w:name w:val="IVAS annex headings1"/>
    <w:uiPriority w:val="99"/>
    <w:rsid w:val="004F40D5"/>
    <w:pPr>
      <w:numPr>
        <w:numId w:val="4"/>
      </w:numPr>
    </w:pPr>
  </w:style>
  <w:style w:type="numbering" w:customStyle="1" w:styleId="IVASreferences1">
    <w:name w:val="IVAS references1"/>
    <w:uiPriority w:val="99"/>
    <w:rsid w:val="004F40D5"/>
    <w:pPr>
      <w:numPr>
        <w:numId w:val="5"/>
      </w:numPr>
    </w:pPr>
  </w:style>
  <w:style w:type="table" w:customStyle="1" w:styleId="Tabelle1">
    <w:name w:val="#Tabelle1"/>
    <w:basedOn w:val="TableNormal"/>
    <w:locked/>
    <w:rsid w:val="004F40D5"/>
    <w:pPr>
      <w:spacing w:line="240" w:lineRule="exact"/>
    </w:pPr>
    <w:rPr>
      <w:rFonts w:ascii="Frutiger LT Com 45 Light" w:eastAsia="Yu Mincho" w:hAnsi="Frutiger LT Com 45 Light"/>
      <w:kern w:val="2"/>
      <w:lang w:val="en-US" w:eastAsia="en-US"/>
      <w14:ligatures w14:val="standardContextual"/>
    </w:rPr>
    <w:tblPr>
      <w:tblStyleRowBandSize w:val="1"/>
      <w:tblBorders>
        <w:bottom w:val="dashSmallGap" w:sz="4" w:space="0" w:color="auto"/>
      </w:tblBorders>
      <w:tblCellMar>
        <w:top w:w="79" w:type="dxa"/>
        <w:left w:w="0" w:type="dxa"/>
        <w:bottom w:w="79" w:type="dxa"/>
      </w:tblCellMar>
    </w:tblPr>
    <w:tblStylePr w:type="firstRow">
      <w:rPr>
        <w:rFonts w:ascii="TimesNewRomanPSMT" w:hAnsi="TimesNewRomanPSMT"/>
        <w:color w:val="auto"/>
        <w:sz w:val="20"/>
      </w:rPr>
      <w:tblPr/>
      <w:tcPr>
        <w:tcBorders>
          <w:top w:val="nil"/>
          <w:left w:val="nil"/>
          <w:bottom w:val="single" w:sz="4" w:space="0" w:color="auto"/>
          <w:right w:val="nil"/>
          <w:insideH w:val="nil"/>
          <w:insideV w:val="nil"/>
        </w:tcBorders>
      </w:tcPr>
    </w:tblStylePr>
    <w:tblStylePr w:type="band1Horz">
      <w:rPr>
        <w:rFonts w:ascii="ArialMT" w:hAnsi="ArialMT"/>
        <w:sz w:val="20"/>
      </w:rPr>
      <w:tblPr/>
      <w:tcPr>
        <w:tcBorders>
          <w:bottom w:val="dashSmallGap" w:sz="4" w:space="0" w:color="auto"/>
          <w:insideH w:val="nil"/>
        </w:tcBorders>
      </w:tcPr>
    </w:tblStylePr>
    <w:tblStylePr w:type="band2Horz">
      <w:rPr>
        <w:rFonts w:ascii="ArialMT" w:hAnsi="ArialMT"/>
        <w:sz w:val="20"/>
      </w:rPr>
      <w:tblPr/>
      <w:tcPr>
        <w:tcBorders>
          <w:bottom w:val="dashSmallGap" w:sz="4" w:space="0" w:color="auto"/>
        </w:tcBorders>
      </w:tcPr>
    </w:tblStylePr>
  </w:style>
  <w:style w:type="numbering" w:customStyle="1" w:styleId="Aufzhlung1">
    <w:name w:val="#Aufzählung1"/>
    <w:basedOn w:val="NoList"/>
    <w:locked/>
    <w:rsid w:val="004F40D5"/>
    <w:pPr>
      <w:numPr>
        <w:numId w:val="7"/>
      </w:numPr>
    </w:pPr>
  </w:style>
  <w:style w:type="numbering" w:customStyle="1" w:styleId="AufzhlungPunkt1">
    <w:name w:val="#Aufzählung Punkt1"/>
    <w:basedOn w:val="NoList"/>
    <w:locked/>
    <w:rsid w:val="004F40D5"/>
    <w:pPr>
      <w:numPr>
        <w:numId w:val="18"/>
      </w:numPr>
    </w:pPr>
  </w:style>
  <w:style w:type="numbering" w:customStyle="1" w:styleId="AufzhlungStrich1">
    <w:name w:val="#Aufzählung Strich1"/>
    <w:basedOn w:val="AufzhlungPunkt"/>
    <w:locked/>
    <w:rsid w:val="004F40D5"/>
    <w:pPr>
      <w:numPr>
        <w:numId w:val="8"/>
      </w:numPr>
    </w:pPr>
  </w:style>
  <w:style w:type="character" w:customStyle="1" w:styleId="Variable">
    <w:name w:val="Variable"/>
    <w:rsid w:val="004F40D5"/>
    <w:rPr>
      <w:rFonts w:ascii="Times New Roman" w:hAnsi="Times New Roman"/>
      <w:i/>
      <w:sz w:val="22"/>
    </w:rPr>
  </w:style>
  <w:style w:type="paragraph" w:customStyle="1" w:styleId="Formatvorlageberschrift2">
    <w:name w:val="Formatvorlage Überschrift 2"/>
    <w:basedOn w:val="Heading2"/>
    <w:rsid w:val="004F40D5"/>
    <w:pPr>
      <w:keepLines w:val="0"/>
      <w:numPr>
        <w:ilvl w:val="1"/>
        <w:numId w:val="19"/>
      </w:numPr>
      <w:tabs>
        <w:tab w:val="clear" w:pos="792"/>
      </w:tabs>
      <w:spacing w:before="60" w:after="240" w:line="250" w:lineRule="exact"/>
      <w:ind w:left="0" w:firstLine="0"/>
    </w:pPr>
    <w:rPr>
      <w:b/>
      <w:bCs/>
      <w:sz w:val="22"/>
      <w:lang w:eastAsia="de-DE"/>
    </w:rPr>
  </w:style>
  <w:style w:type="paragraph" w:customStyle="1" w:styleId="tah0">
    <w:name w:val="tah"/>
    <w:basedOn w:val="Normal"/>
    <w:rsid w:val="004F40D5"/>
    <w:pPr>
      <w:spacing w:before="100" w:beforeAutospacing="1" w:after="100" w:afterAutospacing="1"/>
    </w:pPr>
    <w:rPr>
      <w:rFonts w:ascii="Calibri" w:hAnsi="Calibri" w:cs="Calibri"/>
      <w:sz w:val="22"/>
      <w:szCs w:val="22"/>
      <w:lang w:val="de-DE" w:eastAsia="zh-CN"/>
    </w:rPr>
  </w:style>
  <w:style w:type="paragraph" w:customStyle="1" w:styleId="tac0">
    <w:name w:val="tac"/>
    <w:basedOn w:val="Normal"/>
    <w:rsid w:val="004F40D5"/>
    <w:pPr>
      <w:spacing w:before="100" w:beforeAutospacing="1" w:after="100" w:afterAutospacing="1"/>
    </w:pPr>
    <w:rPr>
      <w:rFonts w:ascii="Calibri" w:hAnsi="Calibri" w:cs="Calibri"/>
      <w:sz w:val="22"/>
      <w:szCs w:val="22"/>
      <w:lang w:val="de-DE" w:eastAsia="zh-CN"/>
    </w:rPr>
  </w:style>
  <w:style w:type="table" w:customStyle="1" w:styleId="TableNormal1">
    <w:name w:val="Table Normal1"/>
    <w:uiPriority w:val="99"/>
    <w:semiHidden/>
    <w:rsid w:val="004F40D5"/>
    <w:rPr>
      <w:rFonts w:ascii="Times New Roman" w:hAnsi="Times New Roman"/>
      <w:lang w:val="de-DE" w:eastAsia="zh-CN"/>
    </w:rPr>
    <w:tblPr>
      <w:tblCellMar>
        <w:top w:w="0" w:type="dxa"/>
        <w:left w:w="108" w:type="dxa"/>
        <w:bottom w:w="0" w:type="dxa"/>
        <w:right w:w="108" w:type="dxa"/>
      </w:tblCellMar>
    </w:tblPr>
  </w:style>
  <w:style w:type="numbering" w:customStyle="1" w:styleId="IVASheadings2">
    <w:name w:val="IVAS headings2"/>
    <w:uiPriority w:val="99"/>
    <w:rsid w:val="004F40D5"/>
  </w:style>
  <w:style w:type="numbering" w:customStyle="1" w:styleId="IVASannexheadings2">
    <w:name w:val="IVAS annex headings2"/>
    <w:uiPriority w:val="99"/>
    <w:rsid w:val="004F40D5"/>
  </w:style>
  <w:style w:type="numbering" w:customStyle="1" w:styleId="IVASreferences2">
    <w:name w:val="IVAS references2"/>
    <w:uiPriority w:val="99"/>
    <w:rsid w:val="004F40D5"/>
  </w:style>
  <w:style w:type="numbering" w:customStyle="1" w:styleId="Headings1">
    <w:name w:val="Headings1"/>
    <w:uiPriority w:val="99"/>
    <w:rsid w:val="004F40D5"/>
  </w:style>
  <w:style w:type="numbering" w:customStyle="1" w:styleId="Annexheadings1">
    <w:name w:val="Annex headings1"/>
    <w:uiPriority w:val="99"/>
    <w:rsid w:val="004F40D5"/>
  </w:style>
  <w:style w:type="numbering" w:customStyle="1" w:styleId="Aufzhlung2">
    <w:name w:val="#Aufzählung2"/>
    <w:basedOn w:val="NoList"/>
    <w:locked/>
    <w:rsid w:val="004F40D5"/>
  </w:style>
  <w:style w:type="numbering" w:customStyle="1" w:styleId="AufzhlungPunkt2">
    <w:name w:val="#Aufzählung Punkt2"/>
    <w:basedOn w:val="NoList"/>
    <w:locked/>
    <w:rsid w:val="004F40D5"/>
  </w:style>
  <w:style w:type="numbering" w:customStyle="1" w:styleId="AufzhlungStrich2">
    <w:name w:val="#Aufzählung Strich2"/>
    <w:basedOn w:val="AufzhlungPunkt"/>
    <w:locked/>
    <w:rsid w:val="004F40D5"/>
    <w:pPr>
      <w:numPr>
        <w:numId w:val="13"/>
      </w:numPr>
    </w:pPr>
  </w:style>
  <w:style w:type="character" w:customStyle="1" w:styleId="line">
    <w:name w:val="line"/>
    <w:basedOn w:val="DefaultParagraphFont"/>
    <w:rsid w:val="004F40D5"/>
  </w:style>
  <w:style w:type="character" w:customStyle="1" w:styleId="hljs-keyword">
    <w:name w:val="hljs-keyword"/>
    <w:basedOn w:val="DefaultParagraphFont"/>
    <w:rsid w:val="004F40D5"/>
  </w:style>
  <w:style w:type="character" w:customStyle="1" w:styleId="hljs-number">
    <w:name w:val="hljs-number"/>
    <w:basedOn w:val="DefaultParagraphFont"/>
    <w:rsid w:val="004F40D5"/>
  </w:style>
  <w:style w:type="character" w:customStyle="1" w:styleId="hljs-comment">
    <w:name w:val="hljs-comment"/>
    <w:basedOn w:val="DefaultParagraphFont"/>
    <w:rsid w:val="004F40D5"/>
  </w:style>
  <w:style w:type="numbering" w:customStyle="1" w:styleId="IVASheadings3">
    <w:name w:val="IVAS headings3"/>
    <w:uiPriority w:val="99"/>
    <w:rsid w:val="004F40D5"/>
  </w:style>
  <w:style w:type="numbering" w:customStyle="1" w:styleId="IVASannexheadings3">
    <w:name w:val="IVAS annex headings3"/>
    <w:uiPriority w:val="99"/>
    <w:rsid w:val="004F40D5"/>
  </w:style>
  <w:style w:type="numbering" w:customStyle="1" w:styleId="IVASreferences3">
    <w:name w:val="IVAS references3"/>
    <w:uiPriority w:val="99"/>
    <w:rsid w:val="004F40D5"/>
  </w:style>
  <w:style w:type="numbering" w:customStyle="1" w:styleId="Headings2">
    <w:name w:val="Headings2"/>
    <w:uiPriority w:val="99"/>
    <w:rsid w:val="004F40D5"/>
  </w:style>
  <w:style w:type="numbering" w:customStyle="1" w:styleId="Annexheadings2">
    <w:name w:val="Annex headings2"/>
    <w:uiPriority w:val="99"/>
    <w:rsid w:val="004F40D5"/>
  </w:style>
  <w:style w:type="numbering" w:customStyle="1" w:styleId="Aufzhlung3">
    <w:name w:val="#Aufzählung3"/>
    <w:basedOn w:val="NoList"/>
    <w:locked/>
    <w:rsid w:val="004F40D5"/>
  </w:style>
  <w:style w:type="numbering" w:customStyle="1" w:styleId="AufzhlungPunkt3">
    <w:name w:val="#Aufzählung Punkt3"/>
    <w:basedOn w:val="NoList"/>
    <w:locked/>
    <w:rsid w:val="004F40D5"/>
  </w:style>
  <w:style w:type="numbering" w:customStyle="1" w:styleId="AufzhlungStrich3">
    <w:name w:val="#Aufzählung Strich3"/>
    <w:basedOn w:val="AufzhlungPunkt"/>
    <w:locked/>
    <w:rsid w:val="004F40D5"/>
    <w:pPr>
      <w:numPr>
        <w:numId w:val="9"/>
      </w:numPr>
    </w:pPr>
  </w:style>
  <w:style w:type="character" w:customStyle="1" w:styleId="VerbatimChar">
    <w:name w:val="Verbatim Char"/>
    <w:basedOn w:val="DefaultParagraphFont"/>
    <w:link w:val="SourceCode"/>
    <w:rsid w:val="004F40D5"/>
    <w:rPr>
      <w:rFonts w:ascii="Consolas" w:hAnsi="Consolas"/>
      <w:sz w:val="21"/>
      <w:szCs w:val="21"/>
    </w:rPr>
  </w:style>
  <w:style w:type="paragraph" w:customStyle="1" w:styleId="SourceCode">
    <w:name w:val="Source Code"/>
    <w:basedOn w:val="Normal"/>
    <w:link w:val="VerbatimChar"/>
    <w:rsid w:val="004F40D5"/>
    <w:pPr>
      <w:wordWrap w:val="0"/>
    </w:pPr>
    <w:rPr>
      <w:rFonts w:ascii="Consolas" w:hAnsi="Consolas"/>
      <w:sz w:val="21"/>
      <w:szCs w:val="21"/>
      <w:lang w:val="fr-FR" w:eastAsia="fr-FR"/>
    </w:rPr>
  </w:style>
  <w:style w:type="character" w:customStyle="1" w:styleId="NOChar">
    <w:name w:val="NO Char"/>
    <w:link w:val="NO"/>
    <w:rsid w:val="004F40D5"/>
    <w:rPr>
      <w:rFonts w:ascii="Times New Roman" w:hAnsi="Times New Roman"/>
      <w:lang w:val="en-GB" w:eastAsia="en-US"/>
    </w:rPr>
  </w:style>
  <w:style w:type="paragraph" w:customStyle="1" w:styleId="h2">
    <w:name w:val="h2"/>
    <w:basedOn w:val="h1"/>
    <w:qFormat/>
    <w:rsid w:val="004F40D5"/>
    <w:pPr>
      <w:numPr>
        <w:ilvl w:val="1"/>
      </w:numPr>
      <w:ind w:left="0" w:firstLine="0"/>
    </w:pPr>
    <w:rPr>
      <w:sz w:val="24"/>
    </w:rPr>
  </w:style>
  <w:style w:type="paragraph" w:customStyle="1" w:styleId="h3">
    <w:name w:val="h3"/>
    <w:basedOn w:val="h2"/>
    <w:qFormat/>
    <w:rsid w:val="004F40D5"/>
    <w:pPr>
      <w:numPr>
        <w:ilvl w:val="2"/>
      </w:numPr>
      <w:ind w:left="0" w:firstLine="0"/>
    </w:pPr>
    <w:rPr>
      <w:sz w:val="20"/>
    </w:rPr>
  </w:style>
  <w:style w:type="paragraph" w:customStyle="1" w:styleId="h1">
    <w:name w:val="h1"/>
    <w:basedOn w:val="Normal"/>
    <w:qFormat/>
    <w:rsid w:val="004F40D5"/>
    <w:pPr>
      <w:keepNext/>
      <w:widowControl w:val="0"/>
      <w:numPr>
        <w:numId w:val="20"/>
      </w:numPr>
      <w:adjustRightInd w:val="0"/>
      <w:snapToGrid w:val="0"/>
      <w:spacing w:before="120" w:after="120" w:line="240" w:lineRule="atLeast"/>
      <w:ind w:left="0" w:firstLine="0"/>
      <w:outlineLvl w:val="0"/>
    </w:pPr>
    <w:rPr>
      <w:rFonts w:ascii="Arial" w:eastAsia="MS Mincho" w:hAnsi="Arial" w:cs="Arial"/>
      <w:b/>
      <w:sz w:val="28"/>
      <w:lang w:val="en-US"/>
    </w:rPr>
  </w:style>
  <w:style w:type="paragraph" w:customStyle="1" w:styleId="h3a">
    <w:name w:val="h3a"/>
    <w:basedOn w:val="h3"/>
    <w:next w:val="Normal"/>
    <w:qFormat/>
    <w:rsid w:val="004F40D5"/>
    <w:pPr>
      <w:numPr>
        <w:ilvl w:val="3"/>
      </w:numPr>
      <w:ind w:left="0" w:firstLine="0"/>
    </w:pPr>
  </w:style>
  <w:style w:type="paragraph" w:customStyle="1" w:styleId="Descriptiontext">
    <w:name w:val="Description text"/>
    <w:basedOn w:val="ListParagraph"/>
    <w:link w:val="DescriptiontextChar"/>
    <w:rsid w:val="004F40D5"/>
    <w:pPr>
      <w:numPr>
        <w:numId w:val="21"/>
      </w:numPr>
      <w:tabs>
        <w:tab w:val="clear" w:pos="1247"/>
      </w:tabs>
      <w:spacing w:after="0" w:line="360" w:lineRule="auto"/>
      <w:ind w:left="0" w:firstLine="0"/>
      <w:contextualSpacing w:val="0"/>
    </w:pPr>
    <w:rPr>
      <w:rFonts w:ascii="Times New Roman" w:hAnsi="Times New Roman"/>
      <w:lang w:val="en-GB"/>
    </w:rPr>
  </w:style>
  <w:style w:type="character" w:customStyle="1" w:styleId="DescriptiontextChar">
    <w:name w:val="Description text Char"/>
    <w:basedOn w:val="ListParagraphChar"/>
    <w:link w:val="Descriptiontext"/>
    <w:rsid w:val="004F40D5"/>
    <w:rPr>
      <w:rFonts w:ascii="Times New Roman" w:eastAsiaTheme="minorHAnsi" w:hAnsi="Times New Roman" w:cstheme="minorBidi"/>
      <w:kern w:val="2"/>
      <w:sz w:val="24"/>
      <w:szCs w:val="24"/>
      <w:lang w:val="en-GB" w:eastAsia="en-US"/>
      <w14:ligatures w14:val="standardContextual"/>
    </w:rPr>
  </w:style>
  <w:style w:type="character" w:customStyle="1" w:styleId="tabchar">
    <w:name w:val="tabchar"/>
    <w:basedOn w:val="DefaultParagraphFont"/>
    <w:rsid w:val="004F40D5"/>
  </w:style>
  <w:style w:type="character" w:customStyle="1" w:styleId="B1Char">
    <w:name w:val="B1 Char"/>
    <w:link w:val="B1"/>
    <w:rsid w:val="004F40D5"/>
    <w:rPr>
      <w:rFonts w:ascii="Times New Roman" w:hAnsi="Times New Roman"/>
      <w:lang w:val="en-GB" w:eastAsia="en-US"/>
    </w:rPr>
  </w:style>
  <w:style w:type="character" w:customStyle="1" w:styleId="fontstyle21">
    <w:name w:val="fontstyle21"/>
    <w:basedOn w:val="DefaultParagraphFont"/>
    <w:rsid w:val="004F40D5"/>
    <w:rPr>
      <w:rFonts w:ascii="Arial-BoldMT" w:hAnsi="Arial-BoldMT" w:hint="default"/>
      <w:b/>
      <w:bCs/>
      <w:i w:val="0"/>
      <w:iCs w:val="0"/>
      <w:color w:val="000000"/>
      <w:sz w:val="20"/>
      <w:szCs w:val="20"/>
    </w:rPr>
  </w:style>
  <w:style w:type="character" w:customStyle="1" w:styleId="fontstyle31">
    <w:name w:val="fontstyle31"/>
    <w:basedOn w:val="DefaultParagraphFont"/>
    <w:rsid w:val="004F40D5"/>
    <w:rPr>
      <w:rFonts w:ascii="CambriaMath" w:hAnsi="CambriaMath" w:hint="default"/>
      <w:b w:val="0"/>
      <w:bCs w:val="0"/>
      <w:i w:val="0"/>
      <w:iCs w:val="0"/>
      <w:color w:val="000000"/>
      <w:sz w:val="18"/>
      <w:szCs w:val="18"/>
    </w:rPr>
  </w:style>
  <w:style w:type="character" w:customStyle="1" w:styleId="fontstyle41">
    <w:name w:val="fontstyle41"/>
    <w:basedOn w:val="DefaultParagraphFont"/>
    <w:rsid w:val="004F40D5"/>
    <w:rPr>
      <w:rFonts w:ascii="ArialMT" w:hAnsi="ArialMT" w:hint="default"/>
      <w:b w:val="0"/>
      <w:bCs w:val="0"/>
      <w:i w:val="0"/>
      <w:iCs w:val="0"/>
      <w:color w:val="000000"/>
      <w:sz w:val="18"/>
      <w:szCs w:val="18"/>
    </w:rPr>
  </w:style>
  <w:style w:type="character" w:customStyle="1" w:styleId="Heading4Char12">
    <w:name w:val="Heading 4 Char12"/>
    <w:basedOn w:val="DefaultParagraphFont"/>
    <w:locked/>
    <w:rsid w:val="004F40D5"/>
    <w:rPr>
      <w:rFonts w:ascii="Arial" w:hAnsi="Arial"/>
      <w:sz w:val="24"/>
      <w:lang w:val="en-GB" w:eastAsia="en-US"/>
    </w:rPr>
  </w:style>
  <w:style w:type="paragraph" w:styleId="BlockText">
    <w:name w:val="Block Text"/>
    <w:basedOn w:val="Normal"/>
    <w:uiPriority w:val="99"/>
    <w:semiHidden/>
    <w:unhideWhenUsed/>
    <w:rsid w:val="004F40D5"/>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78" w:lineRule="auto"/>
      <w:ind w:left="1152" w:right="1152"/>
    </w:pPr>
    <w:rPr>
      <w:rFonts w:asciiTheme="minorHAnsi" w:eastAsiaTheme="minorEastAsia" w:hAnsiTheme="minorHAnsi" w:cstheme="minorBidi"/>
      <w:i/>
      <w:iCs/>
      <w:color w:val="4F81BD" w:themeColor="accent1"/>
      <w:kern w:val="2"/>
      <w:sz w:val="24"/>
      <w:szCs w:val="24"/>
      <w:lang w:val="en-US"/>
      <w14:ligatures w14:val="standardContextual"/>
    </w:rPr>
  </w:style>
  <w:style w:type="paragraph" w:styleId="EnvelopeAddress">
    <w:name w:val="envelope address"/>
    <w:basedOn w:val="Normal"/>
    <w:uiPriority w:val="99"/>
    <w:semiHidden/>
    <w:unhideWhenUsed/>
    <w:rsid w:val="004F40D5"/>
    <w:pPr>
      <w:framePr w:w="7920" w:h="1980" w:hRule="exact" w:hSpace="180" w:wrap="auto" w:hAnchor="page" w:xAlign="center" w:yAlign="bottom"/>
      <w:spacing w:after="0"/>
      <w:ind w:left="2880"/>
    </w:pPr>
    <w:rPr>
      <w:rFonts w:asciiTheme="majorHAnsi" w:eastAsiaTheme="majorEastAsia" w:hAnsiTheme="majorHAnsi" w:cstheme="majorBidi"/>
      <w:kern w:val="2"/>
      <w:sz w:val="24"/>
      <w:szCs w:val="24"/>
      <w:lang w:val="en-US"/>
      <w14:ligatures w14:val="standardContextual"/>
    </w:rPr>
  </w:style>
  <w:style w:type="paragraph" w:styleId="EnvelopeReturn">
    <w:name w:val="envelope return"/>
    <w:basedOn w:val="Normal"/>
    <w:uiPriority w:val="99"/>
    <w:semiHidden/>
    <w:unhideWhenUsed/>
    <w:rsid w:val="004F40D5"/>
    <w:pPr>
      <w:spacing w:after="0"/>
    </w:pPr>
    <w:rPr>
      <w:rFonts w:asciiTheme="majorHAnsi" w:eastAsiaTheme="majorEastAsia" w:hAnsiTheme="majorHAnsi" w:cstheme="majorBidi"/>
      <w:kern w:val="2"/>
      <w:lang w:val="en-US"/>
      <w14:ligatures w14:val="standardContextual"/>
    </w:rPr>
  </w:style>
  <w:style w:type="paragraph" w:styleId="MessageHeader">
    <w:name w:val="Message Header"/>
    <w:basedOn w:val="Normal"/>
    <w:link w:val="MessageHeaderChar1"/>
    <w:uiPriority w:val="99"/>
    <w:semiHidden/>
    <w:unhideWhenUsed/>
    <w:rsid w:val="004F40D5"/>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kern w:val="2"/>
      <w:sz w:val="24"/>
      <w:szCs w:val="24"/>
      <w:lang w:val="en-US"/>
      <w14:ligatures w14:val="standardContextual"/>
    </w:rPr>
  </w:style>
  <w:style w:type="character" w:customStyle="1" w:styleId="MessageHeaderChar1">
    <w:name w:val="Message Header Char1"/>
    <w:basedOn w:val="DefaultParagraphFont"/>
    <w:link w:val="MessageHeader"/>
    <w:uiPriority w:val="99"/>
    <w:semiHidden/>
    <w:rsid w:val="004F40D5"/>
    <w:rPr>
      <w:rFonts w:asciiTheme="majorHAnsi" w:eastAsiaTheme="majorEastAsia" w:hAnsiTheme="majorHAnsi" w:cstheme="majorBidi"/>
      <w:kern w:val="2"/>
      <w:sz w:val="24"/>
      <w:szCs w:val="24"/>
      <w:shd w:val="pct20" w:color="auto" w:fill="auto"/>
      <w:lang w:val="en-US" w:eastAsia="en-US"/>
      <w14:ligatures w14:val="standardContextual"/>
    </w:rPr>
  </w:style>
  <w:style w:type="table" w:styleId="LightList-Accent3">
    <w:name w:val="Light List Accent 3"/>
    <w:basedOn w:val="TableNormal"/>
    <w:uiPriority w:val="61"/>
    <w:semiHidden/>
    <w:unhideWhenUsed/>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PlainTable3">
    <w:name w:val="Plain Table 3"/>
    <w:basedOn w:val="TableNormal"/>
    <w:uiPriority w:val="43"/>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
    <w:name w:val="Grid Table 3"/>
    <w:basedOn w:val="TableNormal"/>
    <w:uiPriority w:val="48"/>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SubtleReference">
    <w:name w:val="Subtle Reference"/>
    <w:basedOn w:val="DefaultParagraphFont"/>
    <w:uiPriority w:val="31"/>
    <w:qFormat/>
    <w:rsid w:val="004F40D5"/>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32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3gpp.org/Change-Requests" TargetMode="External"/><Relationship Id="rId18" Type="http://schemas.openxmlformats.org/officeDocument/2006/relationships/header" Target="header2.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3gpp.org/3G_Specs/CRs.htm" TargetMode="External"/><Relationship Id="rId17" Type="http://schemas.openxmlformats.org/officeDocument/2006/relationships/package" Target="embeddings/Microsoft_Visio_Drawing33.vsdx"/><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www.3gpp.org/ftp/Specs/html-info/21900.htm"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5C749AAE103647A87EC58A67B72D67" ma:contentTypeVersion="4" ma:contentTypeDescription="Create a new document." ma:contentTypeScope="" ma:versionID="27ed8c7e0ceb72a7f4ff6e3536e4e7e1">
  <xsd:schema xmlns:xsd="http://www.w3.org/2001/XMLSchema" xmlns:xs="http://www.w3.org/2001/XMLSchema" xmlns:p="http://schemas.microsoft.com/office/2006/metadata/properties" xmlns:ns2="1de583ba-540d-436c-b73b-f56671c7292e" targetNamespace="http://schemas.microsoft.com/office/2006/metadata/properties" ma:root="true" ma:fieldsID="35e59b3dc5dbb5733e6d50747240e809" ns2:_="">
    <xsd:import namespace="1de583ba-540d-436c-b73b-f56671c729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583ba-540d-436c-b73b-f56671c729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9D4B8C-29E1-495F-8939-306B14787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583ba-540d-436c-b73b-f56671c72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62B702-D395-4BFF-BE89-019311D876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customXml/itemProps4.xml><?xml version="1.0" encoding="utf-8"?>
<ds:datastoreItem xmlns:ds="http://schemas.openxmlformats.org/officeDocument/2006/customXml" ds:itemID="{6C8B5DD5-E063-4445-88BA-FCB973E063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C:\Users\brekaloa\AppData\Roaming\Microsoft\Templates\3gpp_70.dot</Template>
  <TotalTime>536</TotalTime>
  <Pages>4</Pages>
  <Words>1382</Words>
  <Characters>7882</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Company>3GPP Support Team</Company>
  <LinksUpToDate>false</LinksUpToDate>
  <CharactersWithSpaces>9246</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Lasse J. Laaksonen (Nokia)</cp:lastModifiedBy>
  <cp:revision>117</cp:revision>
  <cp:lastPrinted>1899-12-31T23:56:11Z</cp:lastPrinted>
  <dcterms:created xsi:type="dcterms:W3CDTF">2023-01-09T13:03:00Z</dcterms:created>
  <dcterms:modified xsi:type="dcterms:W3CDTF">2025-11-11T20:14:00Z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 &lt;TSG/WG&gt;</vt:lpwstr>
  </property>
  <property fmtid="{D5CDD505-2E9C-101B-9397-08002B2CF9AE}" pid="3" name="MtgSeq">
    <vt:lpwstr> &lt;MTG_SEQ&gt;</vt:lpwstr>
  </property>
  <property fmtid="{D5CDD505-2E9C-101B-9397-08002B2CF9AE}" pid="4" name="Location">
    <vt:lpwstr> &lt;Location&gt;</vt:lpwstr>
  </property>
  <property fmtid="{D5CDD505-2E9C-101B-9397-08002B2CF9AE}" pid="5" name="Country">
    <vt:lpwstr> &lt;Country&gt;</vt:lpwstr>
  </property>
  <property fmtid="{D5CDD505-2E9C-101B-9397-08002B2CF9AE}" pid="6" name="StartDate">
    <vt:lpwstr> &lt;Start_Date&gt;</vt:lpwstr>
  </property>
  <property fmtid="{D5CDD505-2E9C-101B-9397-08002B2CF9AE}" pid="7" name="EndDate">
    <vt:lpwstr>&lt;End_Date&gt;</vt:lpwstr>
  </property>
  <property fmtid="{D5CDD505-2E9C-101B-9397-08002B2CF9AE}" pid="8" name="Tdoc#">
    <vt:lpwstr>&lt;TDoc#&gt;</vt:lpwstr>
  </property>
  <property fmtid="{D5CDD505-2E9C-101B-9397-08002B2CF9AE}" pid="9" name="Spec#">
    <vt:lpwstr>&lt;Spec#&gt;</vt:lpwstr>
  </property>
  <property fmtid="{D5CDD505-2E9C-101B-9397-08002B2CF9AE}" pid="10" name="Cr#">
    <vt:lpwstr>&lt;CR#&gt;</vt:lpwstr>
  </property>
  <property fmtid="{D5CDD505-2E9C-101B-9397-08002B2CF9AE}" pid="11" name="Revision">
    <vt:lpwstr>&lt;Rev#&gt;</vt:lpwstr>
  </property>
  <property fmtid="{D5CDD505-2E9C-101B-9397-08002B2CF9AE}" pid="12" name="Version">
    <vt:lpwstr>&lt;Version#&gt;</vt:lpwstr>
  </property>
  <property fmtid="{D5CDD505-2E9C-101B-9397-08002B2CF9AE}" pid="13" name="SourceIfWg">
    <vt:lpwstr>&lt;Source_if_WG&gt;</vt:lpwstr>
  </property>
  <property fmtid="{D5CDD505-2E9C-101B-9397-08002B2CF9AE}" pid="14" name="SourceIfTsg">
    <vt:lpwstr>&lt;Source_if_TSG&gt;</vt:lpwstr>
  </property>
  <property fmtid="{D5CDD505-2E9C-101B-9397-08002B2CF9AE}" pid="15" name="RelatedWis">
    <vt:lpwstr>&lt;Related_WIs&gt;</vt:lpwstr>
  </property>
  <property fmtid="{D5CDD505-2E9C-101B-9397-08002B2CF9AE}" pid="16" name="Cat">
    <vt:lpwstr>&lt;Cat&gt;</vt:lpwstr>
  </property>
  <property fmtid="{D5CDD505-2E9C-101B-9397-08002B2CF9AE}" pid="17" name="ResDate">
    <vt:lpwstr>&lt;Res_date&gt;</vt:lpwstr>
  </property>
  <property fmtid="{D5CDD505-2E9C-101B-9397-08002B2CF9AE}" pid="18" name="Release">
    <vt:lpwstr>&lt;Release&gt;</vt:lpwstr>
  </property>
  <property fmtid="{D5CDD505-2E9C-101B-9397-08002B2CF9AE}" pid="19" name="CrTitle">
    <vt:lpwstr>&lt;Title&gt;</vt:lpwstr>
  </property>
  <property fmtid="{D5CDD505-2E9C-101B-9397-08002B2CF9AE}" pid="20" name="MtgTitle">
    <vt:lpwstr>&lt;MTG_TITLE&gt;</vt:lpwstr>
  </property>
  <property fmtid="{D5CDD505-2E9C-101B-9397-08002B2CF9AE}" pid="21" name="ContentTypeId">
    <vt:lpwstr>0x010100805C749AAE103647A87EC58A67B72D67</vt:lpwstr>
  </property>
</Properties>
</file>